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CFF" w:rsidRDefault="00762CFF" w:rsidP="00762CFF">
      <w:pPr>
        <w:pStyle w:val="BodyTextIndent"/>
        <w:spacing w:after="160"/>
        <w:ind w:left="567" w:right="565" w:firstLine="0"/>
        <w:jc w:val="center"/>
        <w:rPr>
          <w:rFonts w:ascii="Times New Roman" w:hAnsi="Times New Roman"/>
          <w:i w:val="0"/>
          <w:sz w:val="24"/>
          <w:szCs w:val="24"/>
        </w:rPr>
      </w:pPr>
      <w:r>
        <w:rPr>
          <w:rFonts w:ascii="Times New Roman" w:hAnsi="Times New Roman"/>
          <w:i w:val="0"/>
          <w:sz w:val="24"/>
          <w:szCs w:val="24"/>
        </w:rPr>
        <w:t>ОБЪЯВЛЕНИЕ</w:t>
      </w:r>
    </w:p>
    <w:p w:rsidR="00762CFF" w:rsidRDefault="00762CFF" w:rsidP="00762CFF">
      <w:pPr>
        <w:pStyle w:val="BodyTextIndent"/>
        <w:spacing w:after="160"/>
        <w:ind w:left="567" w:right="565" w:firstLine="0"/>
        <w:jc w:val="center"/>
        <w:rPr>
          <w:rFonts w:ascii="Times New Roman" w:hAnsi="Times New Roman"/>
          <w:i w:val="0"/>
          <w:sz w:val="24"/>
          <w:szCs w:val="24"/>
        </w:rPr>
      </w:pPr>
      <w:r>
        <w:rPr>
          <w:rFonts w:ascii="Times New Roman" w:hAnsi="Times New Roman"/>
          <w:i w:val="0"/>
          <w:sz w:val="24"/>
          <w:szCs w:val="24"/>
        </w:rPr>
        <w:t>ОБ ОСУЩЕСТВЛЕНИИ ЗАКУПОК У ОДНОГО ЛИЦА ВСЛЕДСТВИЕ ВОЗНИКНОВЕНИЯ ЧРЕЗВЫЧАЙНОЙ ИЛИ ИНОЙ НЕПРЕДВИДЕННОЙ СИТУАЦИИ</w:t>
      </w:r>
    </w:p>
    <w:p w:rsidR="00C92C21" w:rsidRPr="00CC6DC1" w:rsidRDefault="00F2015B" w:rsidP="008106C2">
      <w:pPr>
        <w:pStyle w:val="BodyTextIndent"/>
        <w:spacing w:after="160"/>
        <w:ind w:left="567" w:right="565" w:firstLine="0"/>
        <w:jc w:val="center"/>
        <w:rPr>
          <w:rFonts w:ascii="GHEA Grapalat" w:hAnsi="GHEA Grapalat"/>
          <w:i w:val="0"/>
          <w:sz w:val="24"/>
          <w:szCs w:val="24"/>
          <w:lang w:val="en-US"/>
        </w:rPr>
      </w:pPr>
      <w:r w:rsidRPr="00F2015B">
        <w:rPr>
          <w:rFonts w:ascii="GHEA Grapalat" w:hAnsi="GHEA Grapalat"/>
          <w:i w:val="0"/>
          <w:sz w:val="24"/>
          <w:szCs w:val="24"/>
        </w:rPr>
        <w:t xml:space="preserve">Настоящий текст объявления утвержден решением Оценочной комиссии </w:t>
      </w:r>
      <w:r w:rsidR="00C92C21">
        <w:rPr>
          <w:rFonts w:ascii="GHEA Grapalat" w:hAnsi="GHEA Grapalat"/>
          <w:i w:val="0"/>
          <w:sz w:val="24"/>
          <w:szCs w:val="24"/>
        </w:rPr>
        <w:t xml:space="preserve">от </w:t>
      </w:r>
      <w:r w:rsidR="00C92C21" w:rsidRPr="00074D11">
        <w:rPr>
          <w:rFonts w:ascii="GHEA Grapalat" w:hAnsi="GHEA Grapalat"/>
          <w:lang w:val="af-ZA"/>
        </w:rPr>
        <w:t xml:space="preserve"> </w:t>
      </w:r>
      <w:r w:rsidR="00227ECB" w:rsidRPr="00DE4A1F">
        <w:rPr>
          <w:rFonts w:ascii="GHEA Grapalat" w:hAnsi="GHEA Grapalat"/>
          <w:i w:val="0"/>
          <w:sz w:val="24"/>
          <w:szCs w:val="24"/>
        </w:rPr>
        <w:t>23</w:t>
      </w:r>
      <w:r w:rsidR="00C92C21">
        <w:rPr>
          <w:rFonts w:ascii="GHEA Grapalat" w:hAnsi="GHEA Grapalat"/>
          <w:i w:val="0"/>
          <w:sz w:val="24"/>
          <w:szCs w:val="24"/>
        </w:rPr>
        <w:t>.</w:t>
      </w:r>
      <w:r w:rsidR="00C92C21" w:rsidRPr="00413E59">
        <w:rPr>
          <w:rFonts w:ascii="GHEA Grapalat" w:hAnsi="GHEA Grapalat"/>
          <w:i w:val="0"/>
          <w:sz w:val="24"/>
          <w:szCs w:val="24"/>
        </w:rPr>
        <w:t>1</w:t>
      </w:r>
      <w:r w:rsidRPr="00DE4A1F">
        <w:rPr>
          <w:rFonts w:ascii="GHEA Grapalat" w:hAnsi="GHEA Grapalat"/>
          <w:i w:val="0"/>
          <w:sz w:val="24"/>
          <w:szCs w:val="24"/>
        </w:rPr>
        <w:t>1</w:t>
      </w:r>
      <w:r w:rsidR="00C92C21">
        <w:rPr>
          <w:rFonts w:ascii="GHEA Grapalat" w:hAnsi="GHEA Grapalat"/>
          <w:i w:val="0"/>
          <w:sz w:val="24"/>
          <w:szCs w:val="24"/>
        </w:rPr>
        <w:t>.202</w:t>
      </w:r>
      <w:r w:rsidR="00C92C21" w:rsidRPr="007C6E16">
        <w:rPr>
          <w:rFonts w:ascii="GHEA Grapalat" w:hAnsi="GHEA Grapalat"/>
          <w:i w:val="0"/>
          <w:sz w:val="24"/>
          <w:szCs w:val="24"/>
        </w:rPr>
        <w:t>1</w:t>
      </w:r>
      <w:r w:rsidR="00C92C21">
        <w:rPr>
          <w:rFonts w:ascii="GHEA Grapalat" w:hAnsi="GHEA Grapalat"/>
          <w:i w:val="0"/>
          <w:sz w:val="24"/>
          <w:szCs w:val="24"/>
        </w:rPr>
        <w:t xml:space="preserve"> </w:t>
      </w:r>
      <w:r w:rsidR="00C92C21" w:rsidRPr="00FD0971">
        <w:rPr>
          <w:rFonts w:ascii="GHEA Grapalat" w:hAnsi="GHEA Grapalat"/>
          <w:i w:val="0"/>
          <w:sz w:val="24"/>
          <w:szCs w:val="24"/>
        </w:rPr>
        <w:t xml:space="preserve">года </w:t>
      </w:r>
      <w:r w:rsidR="00C92C21" w:rsidRPr="006B18CD">
        <w:rPr>
          <w:rFonts w:ascii="GHEA Grapalat" w:hAnsi="GHEA Grapalat"/>
          <w:i w:val="0"/>
          <w:sz w:val="24"/>
          <w:szCs w:val="24"/>
        </w:rPr>
        <w:t xml:space="preserve">N </w:t>
      </w:r>
      <w:r w:rsidR="00C92C21">
        <w:rPr>
          <w:rFonts w:ascii="GHEA Grapalat" w:hAnsi="GHEA Grapalat"/>
          <w:i w:val="0"/>
          <w:sz w:val="24"/>
          <w:szCs w:val="24"/>
        </w:rPr>
        <w:t>2</w:t>
      </w:r>
      <w:r w:rsidR="00C92C21" w:rsidRPr="00FD0971">
        <w:rPr>
          <w:rFonts w:ascii="GHEA Grapalat" w:hAnsi="GHEA Grapalat"/>
          <w:i w:val="0"/>
          <w:sz w:val="24"/>
          <w:szCs w:val="24"/>
        </w:rPr>
        <w:t xml:space="preserve"> </w:t>
      </w:r>
      <w:r w:rsidR="00C92C21" w:rsidRPr="00413E59">
        <w:rPr>
          <w:rFonts w:ascii="GHEA Grapalat" w:hAnsi="GHEA Grapalat"/>
          <w:i w:val="0"/>
          <w:sz w:val="24"/>
          <w:szCs w:val="24"/>
        </w:rPr>
        <w:t xml:space="preserve">  </w:t>
      </w:r>
      <w:r w:rsidR="00CC6DC1">
        <w:rPr>
          <w:rFonts w:ascii="GHEA Grapalat" w:hAnsi="GHEA Grapalat"/>
          <w:i w:val="0"/>
          <w:sz w:val="24"/>
          <w:szCs w:val="24"/>
          <w:lang w:val="en-US"/>
        </w:rPr>
        <w:t xml:space="preserve"> </w:t>
      </w:r>
      <w:bookmarkStart w:id="0" w:name="_GoBack"/>
      <w:bookmarkEnd w:id="0"/>
    </w:p>
    <w:p w:rsidR="00C92C21" w:rsidRPr="00413E59" w:rsidRDefault="00F2015B" w:rsidP="00C92C21">
      <w:pPr>
        <w:pStyle w:val="BodyTextIndent"/>
        <w:spacing w:after="160" w:line="336" w:lineRule="auto"/>
        <w:ind w:left="567" w:right="565" w:firstLine="0"/>
        <w:jc w:val="center"/>
        <w:rPr>
          <w:rFonts w:ascii="GHEA Grapalat" w:hAnsi="GHEA Grapalat"/>
          <w:i w:val="0"/>
          <w:sz w:val="24"/>
          <w:szCs w:val="24"/>
        </w:rPr>
      </w:pPr>
      <w:r w:rsidRPr="00F2015B">
        <w:rPr>
          <w:rFonts w:ascii="GHEA Grapalat" w:hAnsi="GHEA Grapalat"/>
          <w:i w:val="0"/>
          <w:sz w:val="24"/>
          <w:szCs w:val="24"/>
        </w:rPr>
        <w:t xml:space="preserve">Код процедуры  </w:t>
      </w:r>
      <w:r w:rsidR="00C92C21" w:rsidRPr="006B18CD">
        <w:rPr>
          <w:rFonts w:ascii="GHEA Grapalat" w:hAnsi="GHEA Grapalat"/>
          <w:i w:val="0"/>
          <w:sz w:val="24"/>
          <w:szCs w:val="24"/>
        </w:rPr>
        <w:t>ЕГС</w:t>
      </w:r>
      <w:r w:rsidR="00C92C21">
        <w:rPr>
          <w:rFonts w:ascii="GHEA Grapalat" w:hAnsi="GHEA Grapalat"/>
          <w:i w:val="0"/>
          <w:sz w:val="24"/>
          <w:szCs w:val="24"/>
        </w:rPr>
        <w:t>-</w:t>
      </w:r>
      <w:r w:rsidR="00C92C21" w:rsidRPr="00C92C21">
        <w:rPr>
          <w:rFonts w:ascii="GHEA Grapalat" w:hAnsi="GHEA Grapalat"/>
          <w:i w:val="0"/>
          <w:sz w:val="24"/>
          <w:szCs w:val="24"/>
        </w:rPr>
        <w:t>HMA-APDzB</w:t>
      </w:r>
      <w:r w:rsidR="00C92C21">
        <w:rPr>
          <w:rFonts w:ascii="GHEA Grapalat" w:hAnsi="GHEA Grapalat"/>
          <w:i w:val="0"/>
          <w:sz w:val="24"/>
          <w:szCs w:val="24"/>
        </w:rPr>
        <w:t>-</w:t>
      </w:r>
      <w:r w:rsidR="00C92C21" w:rsidRPr="007C6E16">
        <w:rPr>
          <w:rFonts w:ascii="GHEA Grapalat" w:hAnsi="GHEA Grapalat"/>
          <w:i w:val="0"/>
          <w:sz w:val="24"/>
          <w:szCs w:val="24"/>
        </w:rPr>
        <w:t>21</w:t>
      </w:r>
      <w:r w:rsidR="00C92C21">
        <w:rPr>
          <w:rFonts w:ascii="GHEA Grapalat" w:hAnsi="GHEA Grapalat"/>
          <w:i w:val="0"/>
          <w:sz w:val="24"/>
          <w:szCs w:val="24"/>
        </w:rPr>
        <w:t>/</w:t>
      </w:r>
      <w:r w:rsidR="00227ECB" w:rsidRPr="00DE4A1F">
        <w:rPr>
          <w:rFonts w:ascii="GHEA Grapalat" w:hAnsi="GHEA Grapalat"/>
          <w:i w:val="0"/>
          <w:sz w:val="24"/>
          <w:szCs w:val="24"/>
        </w:rPr>
        <w:t>3</w:t>
      </w:r>
      <w:r w:rsidR="00C92C21" w:rsidRPr="00413E59">
        <w:rPr>
          <w:rFonts w:ascii="GHEA Grapalat" w:hAnsi="GHEA Grapalat"/>
          <w:i w:val="0"/>
          <w:sz w:val="24"/>
          <w:szCs w:val="24"/>
        </w:rPr>
        <w:t xml:space="preserve">  </w:t>
      </w:r>
    </w:p>
    <w:p w:rsidR="00762CFF" w:rsidRPr="00762CFF" w:rsidRDefault="00C92C21" w:rsidP="00762CFF">
      <w:pPr>
        <w:pStyle w:val="BodyTextIndent"/>
        <w:spacing w:line="240" w:lineRule="auto"/>
        <w:ind w:firstLine="709"/>
        <w:rPr>
          <w:rFonts w:ascii="GHEA Grapalat" w:hAnsi="GHEA Grapalat"/>
          <w:i w:val="0"/>
        </w:rPr>
      </w:pPr>
      <w:r w:rsidRPr="00857F67">
        <w:rPr>
          <w:rFonts w:ascii="GHEA Grapalat" w:hAnsi="GHEA Grapalat"/>
          <w:i w:val="0"/>
        </w:rPr>
        <w:t>Заказчик ЗАО “Ергорсвет”, находящийся по адресу: РА г.Ереван, ул. Бузанда 1/4,</w:t>
      </w:r>
      <w:r w:rsidRPr="000D6FF5">
        <w:rPr>
          <w:rFonts w:ascii="GHEA Grapalat" w:hAnsi="GHEA Grapalat"/>
          <w:i w:val="0"/>
        </w:rPr>
        <w:t xml:space="preserve"> </w:t>
      </w:r>
      <w:r w:rsidR="00762CFF" w:rsidRPr="00762CFF">
        <w:rPr>
          <w:rFonts w:ascii="GHEA Grapalat" w:hAnsi="GHEA Grapalat"/>
          <w:i w:val="0"/>
        </w:rPr>
        <w:t>с целью осуществления закупок у одного лица вследствие возникновения чрезвычайной или иной непредвиденной ситуации, установленной пунктом 2 части 1 статьи 23 Закона Республики Армения "О закупках", объявляет процедуру (далее — процедура), которая проводится одним этапом.</w:t>
      </w:r>
    </w:p>
    <w:p w:rsidR="00C92C21" w:rsidRPr="004F64B1" w:rsidRDefault="00762CFF" w:rsidP="00762CFF">
      <w:pPr>
        <w:pStyle w:val="BodyTextIndent"/>
        <w:spacing w:line="240" w:lineRule="auto"/>
        <w:ind w:firstLine="567"/>
        <w:rPr>
          <w:rFonts w:ascii="GHEA Grapalat" w:hAnsi="GHEA Grapalat"/>
          <w:i w:val="0"/>
        </w:rPr>
      </w:pPr>
      <w:r w:rsidRPr="004F64B1">
        <w:rPr>
          <w:rFonts w:ascii="GHEA Grapalat" w:hAnsi="GHEA Grapalat"/>
          <w:i w:val="0"/>
        </w:rPr>
        <w:t xml:space="preserve"> </w:t>
      </w:r>
      <w:r w:rsidR="00C92C21" w:rsidRPr="004F64B1">
        <w:rPr>
          <w:rFonts w:ascii="GHEA Grapalat" w:hAnsi="GHEA Grapalat"/>
          <w:i w:val="0"/>
        </w:rPr>
        <w:t xml:space="preserve">Участнику, отобранному по итогам </w:t>
      </w:r>
      <w:r w:rsidR="00B75C37">
        <w:rPr>
          <w:rFonts w:ascii="GHEA Grapalat" w:hAnsi="GHEA Grapalat"/>
          <w:i w:val="0"/>
        </w:rPr>
        <w:t>процедур</w:t>
      </w:r>
      <w:r w:rsidR="00B75C37" w:rsidRPr="00DE4A1F">
        <w:rPr>
          <w:rFonts w:ascii="GHEA Grapalat" w:hAnsi="GHEA Grapalat"/>
          <w:i w:val="0"/>
        </w:rPr>
        <w:t>ы</w:t>
      </w:r>
      <w:r w:rsidR="00C92C21" w:rsidRPr="004F64B1">
        <w:rPr>
          <w:rFonts w:ascii="GHEA Grapalat" w:hAnsi="GHEA Grapalat"/>
          <w:i w:val="0"/>
        </w:rPr>
        <w:t xml:space="preserve">, в установленном порядке будет предложено заключить договор </w:t>
      </w:r>
      <w:r w:rsidR="00C92C21" w:rsidRPr="000A54A6">
        <w:rPr>
          <w:rFonts w:ascii="GHEA Grapalat" w:hAnsi="GHEA Grapalat"/>
          <w:i w:val="0"/>
        </w:rPr>
        <w:t xml:space="preserve">на поставку </w:t>
      </w:r>
      <w:r w:rsidR="00B75C37" w:rsidRPr="00560ED5">
        <w:rPr>
          <w:rFonts w:ascii="GHEA Grapalat" w:hAnsi="GHEA Grapalat"/>
          <w:i w:val="0"/>
        </w:rPr>
        <w:t>а</w:t>
      </w:r>
      <w:r w:rsidR="00B75C37">
        <w:rPr>
          <w:rFonts w:ascii="GHEA Grapalat" w:hAnsi="GHEA Grapalat"/>
          <w:i w:val="0"/>
        </w:rPr>
        <w:t>втомобильных</w:t>
      </w:r>
      <w:r w:rsidR="00B75C37" w:rsidRPr="00560ED5">
        <w:rPr>
          <w:rFonts w:ascii="GHEA Grapalat" w:hAnsi="GHEA Grapalat"/>
          <w:i w:val="0"/>
        </w:rPr>
        <w:t xml:space="preserve"> шин</w:t>
      </w:r>
      <w:r w:rsidR="00B75C37">
        <w:rPr>
          <w:rFonts w:ascii="GHEA Grapalat" w:hAnsi="GHEA Grapalat"/>
          <w:i w:val="0"/>
        </w:rPr>
        <w:t xml:space="preserve"> </w:t>
      </w:r>
      <w:r w:rsidR="00C92C21" w:rsidRPr="004F64B1">
        <w:rPr>
          <w:rFonts w:ascii="GHEA Grapalat" w:hAnsi="GHEA Grapalat"/>
          <w:i w:val="0"/>
        </w:rPr>
        <w:t xml:space="preserve">(далее — договор). </w:t>
      </w:r>
    </w:p>
    <w:p w:rsidR="00C92C21" w:rsidRPr="004F64B1" w:rsidRDefault="00C92C21" w:rsidP="00C92C21">
      <w:pPr>
        <w:pStyle w:val="BodyTextIndent"/>
        <w:spacing w:line="240" w:lineRule="auto"/>
        <w:ind w:firstLine="567"/>
        <w:rPr>
          <w:rFonts w:ascii="GHEA Grapalat" w:hAnsi="GHEA Grapalat"/>
          <w:i w:val="0"/>
        </w:rPr>
      </w:pPr>
      <w:r w:rsidRPr="004F64B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C92C21" w:rsidRPr="004F64B1" w:rsidRDefault="00C92C21" w:rsidP="00C92C21">
      <w:pPr>
        <w:ind w:firstLine="567"/>
        <w:jc w:val="both"/>
        <w:rPr>
          <w:rFonts w:ascii="GHEA Grapalat" w:hAnsi="GHEA Grapalat"/>
          <w:sz w:val="20"/>
          <w:szCs w:val="20"/>
        </w:rPr>
      </w:pPr>
      <w:r w:rsidRPr="004F64B1">
        <w:rPr>
          <w:rFonts w:ascii="GHEA Grapalat" w:hAnsi="GHEA Grapalat"/>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C92C21" w:rsidRPr="004F64B1" w:rsidRDefault="00C92C21" w:rsidP="00C92C21">
      <w:pPr>
        <w:pStyle w:val="BodyTextIndent"/>
        <w:spacing w:line="240" w:lineRule="auto"/>
        <w:ind w:firstLine="567"/>
        <w:rPr>
          <w:rFonts w:ascii="GHEA Grapalat" w:hAnsi="GHEA Grapalat"/>
          <w:i w:val="0"/>
        </w:rPr>
      </w:pPr>
      <w:r w:rsidRPr="004F64B1">
        <w:rPr>
          <w:rFonts w:ascii="GHEA Grapalat" w:hAnsi="GHEA Grapalat"/>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C92C21" w:rsidRPr="004F64B1" w:rsidRDefault="00C92C21" w:rsidP="00C92C21">
      <w:pPr>
        <w:pStyle w:val="BodyText2"/>
        <w:tabs>
          <w:tab w:val="clear" w:pos="720"/>
        </w:tabs>
        <w:spacing w:line="240" w:lineRule="auto"/>
        <w:jc w:val="both"/>
        <w:rPr>
          <w:rFonts w:ascii="GHEA Grapalat" w:hAnsi="GHEA Grapalat"/>
        </w:rPr>
      </w:pPr>
      <w:r w:rsidRPr="004F64B1">
        <w:rPr>
          <w:rFonts w:ascii="GHEA Grapalat" w:hAnsi="GHEA Grapalat"/>
        </w:rPr>
        <w:t xml:space="preserve">        Для получения приглашения на запрос котировок в документарной форме необходимо обратиться к заказчику 1</w:t>
      </w:r>
      <w:r w:rsidR="00227ECB" w:rsidRPr="00DE4A1F">
        <w:rPr>
          <w:rFonts w:ascii="GHEA Grapalat" w:hAnsi="GHEA Grapalat"/>
        </w:rPr>
        <w:t>1</w:t>
      </w:r>
      <w:r w:rsidRPr="004F64B1">
        <w:rPr>
          <w:rFonts w:ascii="GHEA Grapalat" w:hAnsi="GHEA Grapalat"/>
        </w:rPr>
        <w:t xml:space="preserve">:00 часов </w:t>
      </w:r>
      <w:r w:rsidR="00227ECB" w:rsidRPr="00DE4A1F">
        <w:rPr>
          <w:rFonts w:ascii="GHEA Grapalat" w:hAnsi="GHEA Grapalat"/>
        </w:rPr>
        <w:t>3</w:t>
      </w:r>
      <w:r w:rsidRPr="004F64B1">
        <w:rPr>
          <w:rFonts w:ascii="GHEA Grapalat" w:hAnsi="GHEA Grapalat"/>
        </w:rPr>
        <w:t>-го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r w:rsidRPr="009565E1">
        <w:rPr>
          <w:rFonts w:ascii="GHEA Grapalat" w:hAnsi="GHEA Grapalat"/>
        </w:rPr>
        <w:t xml:space="preserve"> в первый рабочий день, следующий за получением такого требования.</w:t>
      </w:r>
    </w:p>
    <w:p w:rsidR="00C92C21" w:rsidRPr="004F64B1" w:rsidRDefault="00C92C21" w:rsidP="00C92C21">
      <w:pPr>
        <w:pStyle w:val="BodyTextIndent"/>
        <w:spacing w:line="240" w:lineRule="auto"/>
        <w:ind w:firstLine="567"/>
        <w:rPr>
          <w:rFonts w:ascii="GHEA Grapalat" w:hAnsi="GHEA Grapalat"/>
          <w:i w:val="0"/>
        </w:rPr>
      </w:pPr>
      <w:r w:rsidRPr="004F64B1">
        <w:rPr>
          <w:rFonts w:ascii="GHEA Grapalat" w:hAnsi="GHEA Grapalat"/>
          <w:i w:val="0"/>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C92C21" w:rsidRPr="004F64B1" w:rsidRDefault="00C92C21" w:rsidP="00C92C21">
      <w:pPr>
        <w:pStyle w:val="BodyTextIndent"/>
        <w:spacing w:line="240" w:lineRule="auto"/>
        <w:ind w:firstLine="567"/>
        <w:rPr>
          <w:rFonts w:ascii="GHEA Grapalat" w:hAnsi="GHEA Grapalat"/>
          <w:i w:val="0"/>
        </w:rPr>
      </w:pPr>
      <w:r w:rsidRPr="004F64B1">
        <w:rPr>
          <w:rFonts w:ascii="GHEA Grapalat" w:hAnsi="GHEA Grapalat"/>
          <w:i w:val="0"/>
        </w:rPr>
        <w:t xml:space="preserve">Неполучение приглашения не ограничивает права участника на участие в настоящей процедуре. </w:t>
      </w:r>
    </w:p>
    <w:p w:rsidR="00C92C21" w:rsidRPr="004F64B1" w:rsidRDefault="00C92C21" w:rsidP="00C92C21">
      <w:pPr>
        <w:pStyle w:val="BodyTextIndent"/>
        <w:spacing w:line="240" w:lineRule="auto"/>
        <w:ind w:firstLine="0"/>
        <w:rPr>
          <w:rFonts w:ascii="GHEA Grapalat" w:hAnsi="GHEA Grapalat"/>
          <w:i w:val="0"/>
        </w:rPr>
      </w:pPr>
      <w:r w:rsidRPr="004F64B1">
        <w:rPr>
          <w:rFonts w:ascii="GHEA Grapalat" w:hAnsi="GHEA Grapalat"/>
          <w:i w:val="0"/>
        </w:rPr>
        <w:t xml:space="preserve">        Заявки на запрос котировок необходимо подать по адресу: РА г.Ереван, ул. Бузанда 1/4, в документарной форме, до 1</w:t>
      </w:r>
      <w:r w:rsidR="00227ECB" w:rsidRPr="00DE4A1F">
        <w:rPr>
          <w:rFonts w:ascii="GHEA Grapalat" w:hAnsi="GHEA Grapalat"/>
          <w:i w:val="0"/>
        </w:rPr>
        <w:t>1</w:t>
      </w:r>
      <w:r w:rsidRPr="004F64B1">
        <w:rPr>
          <w:rFonts w:ascii="GHEA Grapalat" w:hAnsi="GHEA Grapalat"/>
          <w:i w:val="0"/>
        </w:rPr>
        <w:t xml:space="preserve">:00 часов </w:t>
      </w:r>
      <w:r w:rsidR="00227ECB" w:rsidRPr="00DE4A1F">
        <w:rPr>
          <w:rFonts w:ascii="GHEA Grapalat" w:hAnsi="GHEA Grapalat"/>
          <w:i w:val="0"/>
        </w:rPr>
        <w:t>3</w:t>
      </w:r>
      <w:r w:rsidRPr="004F64B1">
        <w:rPr>
          <w:rFonts w:ascii="GHEA Grapalat" w:hAnsi="GHEA Grapalat"/>
          <w:i w:val="0"/>
        </w:rPr>
        <w:t xml:space="preserve">-го дня  с даты опубликования настоящего объявления. Заявки могут быть поданы кроме армянского также на английском или русском языке. </w:t>
      </w:r>
    </w:p>
    <w:p w:rsidR="00C92C21" w:rsidRPr="00C866D0" w:rsidRDefault="00C92C21" w:rsidP="00C92C21">
      <w:pPr>
        <w:pStyle w:val="BodyTextIndent"/>
        <w:spacing w:line="240" w:lineRule="auto"/>
        <w:ind w:firstLine="567"/>
        <w:rPr>
          <w:rFonts w:ascii="GHEA Grapalat" w:hAnsi="GHEA Grapalat"/>
          <w:b/>
          <w:i w:val="0"/>
        </w:rPr>
      </w:pPr>
      <w:r w:rsidRPr="004F64B1">
        <w:rPr>
          <w:rFonts w:ascii="GHEA Grapalat" w:hAnsi="GHEA Grapalat"/>
          <w:i w:val="0"/>
        </w:rPr>
        <w:t>Вскрытие заявок будет проводиться по адресу: РА г.Ереван, ул. Бузанда 1/4, в 1</w:t>
      </w:r>
      <w:r w:rsidR="00227ECB">
        <w:rPr>
          <w:rFonts w:ascii="GHEA Grapalat" w:hAnsi="GHEA Grapalat"/>
          <w:i w:val="0"/>
          <w:lang w:val="en-US"/>
        </w:rPr>
        <w:t>1</w:t>
      </w:r>
      <w:r>
        <w:rPr>
          <w:rFonts w:ascii="GHEA Grapalat" w:hAnsi="GHEA Grapalat"/>
          <w:i w:val="0"/>
        </w:rPr>
        <w:t xml:space="preserve">:00 часов, </w:t>
      </w:r>
      <w:r w:rsidR="00227ECB">
        <w:rPr>
          <w:rFonts w:ascii="GHEA Grapalat" w:hAnsi="GHEA Grapalat"/>
          <w:b/>
          <w:i w:val="0"/>
          <w:lang w:val="en-US"/>
        </w:rPr>
        <w:t>26</w:t>
      </w:r>
      <w:r w:rsidRPr="00C866D0">
        <w:rPr>
          <w:rFonts w:ascii="GHEA Grapalat" w:hAnsi="GHEA Grapalat"/>
          <w:b/>
          <w:i w:val="0"/>
        </w:rPr>
        <w:t xml:space="preserve">. </w:t>
      </w:r>
      <w:r w:rsidR="006C328C">
        <w:rPr>
          <w:rFonts w:ascii="GHEA Grapalat" w:hAnsi="GHEA Grapalat"/>
          <w:b/>
          <w:i w:val="0"/>
          <w:lang w:val="en-US"/>
        </w:rPr>
        <w:t>11</w:t>
      </w:r>
      <w:r>
        <w:rPr>
          <w:rFonts w:ascii="GHEA Grapalat" w:hAnsi="GHEA Grapalat"/>
          <w:b/>
          <w:i w:val="0"/>
        </w:rPr>
        <w:t>. 20</w:t>
      </w:r>
      <w:r w:rsidRPr="000D6FF5">
        <w:rPr>
          <w:rFonts w:ascii="GHEA Grapalat" w:hAnsi="GHEA Grapalat"/>
          <w:b/>
          <w:i w:val="0"/>
        </w:rPr>
        <w:t>2</w:t>
      </w:r>
      <w:r w:rsidRPr="00D75EE6">
        <w:rPr>
          <w:rFonts w:ascii="GHEA Grapalat" w:hAnsi="GHEA Grapalat"/>
          <w:b/>
          <w:i w:val="0"/>
        </w:rPr>
        <w:t>1</w:t>
      </w:r>
      <w:r w:rsidRPr="00C866D0">
        <w:rPr>
          <w:rFonts w:ascii="GHEA Grapalat" w:hAnsi="GHEA Grapalat"/>
          <w:b/>
          <w:i w:val="0"/>
        </w:rPr>
        <w:t>г.</w:t>
      </w:r>
    </w:p>
    <w:p w:rsidR="00C92C21" w:rsidRPr="00F9373B" w:rsidRDefault="00C92C21" w:rsidP="00C92C21">
      <w:pPr>
        <w:pStyle w:val="BodyTextIndent"/>
        <w:widowControl w:val="0"/>
        <w:spacing w:line="240" w:lineRule="auto"/>
        <w:ind w:firstLine="567"/>
        <w:rPr>
          <w:rFonts w:ascii="GHEA Grapalat" w:hAnsi="GHEA Grapalat"/>
          <w:i w:val="0"/>
        </w:rPr>
      </w:pPr>
      <w:r w:rsidRPr="00F9373B">
        <w:rPr>
          <w:rFonts w:ascii="GHEA Grapalat" w:hAnsi="GHEA Grapalat"/>
          <w:i w:val="0"/>
        </w:rPr>
        <w:t xml:space="preserve">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C92C21" w:rsidRPr="004F64B1" w:rsidRDefault="00C92C21" w:rsidP="00C92C21">
      <w:pPr>
        <w:pStyle w:val="BodyTextIndent"/>
        <w:spacing w:after="160" w:line="240" w:lineRule="auto"/>
        <w:ind w:firstLine="567"/>
        <w:rPr>
          <w:rFonts w:ascii="GHEA Grapalat" w:hAnsi="GHEA Grapalat"/>
          <w:i w:val="0"/>
        </w:rPr>
      </w:pPr>
      <w:r w:rsidRPr="004F64B1">
        <w:rPr>
          <w:rFonts w:ascii="GHEA Grapalat" w:hAnsi="GHEA Grapalat"/>
          <w:i w:val="0"/>
        </w:rPr>
        <w:t>Для получения дополнительной информации, связанной с настоящим объявлением, можно обратиться к секретарю Оценочной комиссии Армену Минасяну</w:t>
      </w:r>
    </w:p>
    <w:p w:rsidR="00C92C21" w:rsidRPr="004F64B1" w:rsidRDefault="00C92C21" w:rsidP="00C92C21">
      <w:pPr>
        <w:ind w:firstLine="708"/>
        <w:jc w:val="both"/>
        <w:rPr>
          <w:rFonts w:ascii="GHEA Grapalat" w:hAnsi="GHEA Grapalat"/>
          <w:sz w:val="20"/>
          <w:szCs w:val="20"/>
        </w:rPr>
      </w:pPr>
      <w:r w:rsidRPr="004F64B1">
        <w:rPr>
          <w:rFonts w:ascii="GHEA Grapalat" w:hAnsi="GHEA Grapalat"/>
          <w:sz w:val="20"/>
          <w:szCs w:val="20"/>
        </w:rPr>
        <w:t xml:space="preserve">               тел. 010 54 39 80</w:t>
      </w:r>
    </w:p>
    <w:p w:rsidR="00C92C21" w:rsidRDefault="00C92C21" w:rsidP="00C92C21">
      <w:pPr>
        <w:ind w:firstLine="708"/>
        <w:jc w:val="both"/>
        <w:rPr>
          <w:rFonts w:ascii="Sylfaen" w:hAnsi="Sylfaen"/>
          <w:i/>
          <w:lang w:val="af-ZA"/>
        </w:rPr>
      </w:pPr>
      <w:r w:rsidRPr="004F64B1">
        <w:rPr>
          <w:rFonts w:ascii="GHEA Grapalat" w:hAnsi="GHEA Grapalat"/>
          <w:sz w:val="20"/>
          <w:szCs w:val="20"/>
        </w:rPr>
        <w:t xml:space="preserve">       эл.почта. </w:t>
      </w:r>
      <w:r w:rsidRPr="00DB4F00">
        <w:rPr>
          <w:rFonts w:ascii="Sylfaen" w:hAnsi="Sylfaen"/>
          <w:lang w:val="af-ZA"/>
        </w:rPr>
        <w:t>armen-minasyan0@rambler.ru</w:t>
      </w:r>
    </w:p>
    <w:p w:rsidR="00C92C21" w:rsidRPr="004F64B1" w:rsidRDefault="00C92C21" w:rsidP="00C92C21">
      <w:pPr>
        <w:ind w:firstLine="708"/>
        <w:jc w:val="both"/>
        <w:rPr>
          <w:rFonts w:ascii="GHEA Grapalat" w:hAnsi="GHEA Grapalat"/>
          <w:i/>
        </w:rPr>
      </w:pPr>
      <w:r w:rsidRPr="004F64B1">
        <w:rPr>
          <w:rFonts w:ascii="GHEA Grapalat" w:hAnsi="GHEA Grapalat"/>
          <w:i/>
        </w:rPr>
        <w:t xml:space="preserve">      Заказчик. ЗАО “Ергорсвет”</w:t>
      </w:r>
    </w:p>
    <w:p w:rsidR="00C92C21" w:rsidRPr="00DE4A1F" w:rsidRDefault="00C92C21" w:rsidP="00B46D58">
      <w:pPr>
        <w:pStyle w:val="BodyText"/>
        <w:widowControl w:val="0"/>
        <w:spacing w:after="160"/>
        <w:ind w:firstLine="567"/>
        <w:jc w:val="right"/>
        <w:rPr>
          <w:rFonts w:ascii="GHEA Grapalat" w:hAnsi="GHEA Grapalat"/>
          <w:i/>
        </w:rPr>
      </w:pPr>
    </w:p>
    <w:p w:rsidR="00C92C21" w:rsidRPr="00DE4A1F" w:rsidRDefault="00C92C21" w:rsidP="00B46D58">
      <w:pPr>
        <w:pStyle w:val="BodyText"/>
        <w:widowControl w:val="0"/>
        <w:spacing w:after="160"/>
        <w:ind w:firstLine="567"/>
        <w:jc w:val="right"/>
        <w:rPr>
          <w:rFonts w:ascii="GHEA Grapalat" w:hAnsi="GHEA Grapalat"/>
          <w:i/>
        </w:rPr>
      </w:pPr>
    </w:p>
    <w:p w:rsidR="00965CDA" w:rsidRPr="00016450" w:rsidRDefault="00965CDA" w:rsidP="00965CDA">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t>Утверждено</w:t>
      </w:r>
    </w:p>
    <w:p w:rsidR="00965CDA" w:rsidRPr="00016450" w:rsidRDefault="00965CDA" w:rsidP="00965CDA">
      <w:pPr>
        <w:pStyle w:val="BodyTextIndent"/>
        <w:spacing w:after="160" w:line="336" w:lineRule="auto"/>
        <w:ind w:left="567" w:right="90" w:firstLine="0"/>
        <w:jc w:val="right"/>
        <w:rPr>
          <w:rFonts w:ascii="GHEA Grapalat" w:hAnsi="GHEA Grapalat"/>
          <w:i w:val="0"/>
        </w:rPr>
      </w:pPr>
      <w:r w:rsidRPr="00965CDA">
        <w:rPr>
          <w:rFonts w:ascii="GHEA Grapalat" w:hAnsi="GHEA Grapalat"/>
          <w:i w:val="0"/>
          <w:sz w:val="24"/>
          <w:szCs w:val="24"/>
        </w:rPr>
        <w:t>Решением Оценочной комиссии</w:t>
      </w:r>
      <w:r w:rsidRPr="00965CDA">
        <w:rPr>
          <w:rFonts w:ascii="GHEA Grapalat" w:hAnsi="GHEA Grapalat"/>
          <w:i w:val="0"/>
          <w:sz w:val="24"/>
          <w:szCs w:val="24"/>
        </w:rPr>
        <w:br/>
      </w:r>
      <w:r w:rsidR="00FA4F57" w:rsidRPr="00FA4F57">
        <w:rPr>
          <w:rFonts w:ascii="GHEA Grapalat" w:hAnsi="GHEA Grapalat"/>
          <w:i w:val="0"/>
          <w:sz w:val="24"/>
          <w:szCs w:val="24"/>
        </w:rPr>
        <w:t>процедуры</w:t>
      </w:r>
      <w:r w:rsidRPr="00965CDA">
        <w:rPr>
          <w:rFonts w:ascii="GHEA Grapalat" w:hAnsi="GHEA Grapalat"/>
          <w:i w:val="0"/>
          <w:sz w:val="24"/>
          <w:szCs w:val="24"/>
        </w:rPr>
        <w:t xml:space="preserve"> под кодом </w:t>
      </w:r>
      <w:r w:rsidRPr="006B18CD">
        <w:rPr>
          <w:rFonts w:ascii="GHEA Grapalat" w:hAnsi="GHEA Grapalat"/>
          <w:i w:val="0"/>
          <w:sz w:val="24"/>
          <w:szCs w:val="24"/>
        </w:rPr>
        <w:t>ЕГС</w:t>
      </w:r>
      <w:r>
        <w:rPr>
          <w:rFonts w:ascii="GHEA Grapalat" w:hAnsi="GHEA Grapalat"/>
          <w:i w:val="0"/>
          <w:sz w:val="24"/>
          <w:szCs w:val="24"/>
        </w:rPr>
        <w:t>-</w:t>
      </w:r>
      <w:r w:rsidRPr="00C92C21">
        <w:rPr>
          <w:rFonts w:ascii="GHEA Grapalat" w:hAnsi="GHEA Grapalat"/>
          <w:i w:val="0"/>
          <w:sz w:val="24"/>
          <w:szCs w:val="24"/>
        </w:rPr>
        <w:t>HMA-APDzB</w:t>
      </w:r>
      <w:r>
        <w:rPr>
          <w:rFonts w:ascii="GHEA Grapalat" w:hAnsi="GHEA Grapalat"/>
          <w:i w:val="0"/>
          <w:sz w:val="24"/>
          <w:szCs w:val="24"/>
        </w:rPr>
        <w:t>-</w:t>
      </w:r>
      <w:r w:rsidRPr="007C6E16">
        <w:rPr>
          <w:rFonts w:ascii="GHEA Grapalat" w:hAnsi="GHEA Grapalat"/>
          <w:i w:val="0"/>
          <w:sz w:val="24"/>
          <w:szCs w:val="24"/>
        </w:rPr>
        <w:t>21</w:t>
      </w:r>
      <w:r>
        <w:rPr>
          <w:rFonts w:ascii="GHEA Grapalat" w:hAnsi="GHEA Grapalat"/>
          <w:i w:val="0"/>
          <w:sz w:val="24"/>
          <w:szCs w:val="24"/>
        </w:rPr>
        <w:t>/</w:t>
      </w:r>
      <w:r w:rsidR="00227ECB" w:rsidRPr="00DE4A1F">
        <w:rPr>
          <w:rFonts w:ascii="GHEA Grapalat" w:hAnsi="GHEA Grapalat"/>
          <w:i w:val="0"/>
          <w:sz w:val="24"/>
          <w:szCs w:val="24"/>
        </w:rPr>
        <w:t>3</w:t>
      </w:r>
      <w:r w:rsidRPr="00413E59">
        <w:rPr>
          <w:rFonts w:ascii="GHEA Grapalat" w:hAnsi="GHEA Grapalat"/>
          <w:i w:val="0"/>
          <w:sz w:val="24"/>
          <w:szCs w:val="24"/>
        </w:rPr>
        <w:t xml:space="preserve">  </w:t>
      </w:r>
      <w:r w:rsidR="007714F1">
        <w:rPr>
          <w:rFonts w:ascii="GHEA Grapalat" w:hAnsi="GHEA Grapalat"/>
          <w:i w:val="0"/>
          <w:sz w:val="24"/>
          <w:szCs w:val="24"/>
        </w:rPr>
        <w:br/>
        <w:t>№  3</w:t>
      </w:r>
      <w:r w:rsidR="007714F1">
        <w:rPr>
          <w:rFonts w:ascii="GHEA Grapalat" w:hAnsi="GHEA Grapalat"/>
          <w:i w:val="0"/>
          <w:sz w:val="24"/>
          <w:szCs w:val="24"/>
        </w:rPr>
        <w:tab/>
        <w:t xml:space="preserve">от </w:t>
      </w:r>
      <w:r w:rsidR="00227ECB" w:rsidRPr="00DE4A1F">
        <w:rPr>
          <w:rFonts w:ascii="GHEA Grapalat" w:hAnsi="GHEA Grapalat"/>
          <w:i w:val="0"/>
          <w:sz w:val="24"/>
          <w:szCs w:val="24"/>
        </w:rPr>
        <w:t>23</w:t>
      </w:r>
      <w:r w:rsidRPr="00965CDA">
        <w:rPr>
          <w:rFonts w:ascii="GHEA Grapalat" w:hAnsi="GHEA Grapalat"/>
          <w:i w:val="0"/>
          <w:sz w:val="24"/>
          <w:szCs w:val="24"/>
        </w:rPr>
        <w:t>.1</w:t>
      </w:r>
      <w:r w:rsidR="007714F1" w:rsidRPr="00DE4A1F">
        <w:rPr>
          <w:rFonts w:ascii="GHEA Grapalat" w:hAnsi="GHEA Grapalat"/>
          <w:i w:val="0"/>
          <w:sz w:val="24"/>
          <w:szCs w:val="24"/>
        </w:rPr>
        <w:t>1</w:t>
      </w:r>
      <w:r w:rsidRPr="00965CDA">
        <w:rPr>
          <w:rFonts w:ascii="GHEA Grapalat" w:hAnsi="GHEA Grapalat"/>
          <w:i w:val="0"/>
          <w:sz w:val="24"/>
          <w:szCs w:val="24"/>
        </w:rPr>
        <w:t>.2021г</w:t>
      </w:r>
      <w:r w:rsidRPr="00016450">
        <w:rPr>
          <w:rFonts w:ascii="GHEA Grapalat" w:hAnsi="GHEA Grapalat"/>
        </w:rPr>
        <w:t>.</w:t>
      </w:r>
    </w:p>
    <w:p w:rsidR="00965CDA" w:rsidRPr="00AA5BD2" w:rsidRDefault="00965CDA" w:rsidP="00965CDA">
      <w:pPr>
        <w:rPr>
          <w:rFonts w:ascii="GHEA Grapalat" w:hAnsi="GHEA Grapalat"/>
        </w:rPr>
      </w:pPr>
    </w:p>
    <w:p w:rsidR="00965CDA" w:rsidRPr="00AA5BD2" w:rsidRDefault="00965CDA" w:rsidP="00965CDA">
      <w:pPr>
        <w:pStyle w:val="BodyText"/>
        <w:widowControl w:val="0"/>
        <w:spacing w:after="160" w:line="360" w:lineRule="auto"/>
        <w:ind w:right="-7"/>
        <w:jc w:val="center"/>
        <w:rPr>
          <w:rFonts w:ascii="GHEA Grapalat" w:hAnsi="GHEA Grapalat"/>
        </w:rPr>
      </w:pPr>
    </w:p>
    <w:p w:rsidR="00965CDA" w:rsidRPr="002106B9" w:rsidRDefault="00965CDA" w:rsidP="00965CDA">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965CDA" w:rsidRPr="00016450" w:rsidRDefault="00965CDA" w:rsidP="00965CDA">
      <w:pPr>
        <w:pStyle w:val="BodyText"/>
        <w:widowControl w:val="0"/>
        <w:spacing w:after="160" w:line="360" w:lineRule="auto"/>
        <w:ind w:right="-7"/>
        <w:jc w:val="center"/>
        <w:rPr>
          <w:rFonts w:ascii="GHEA Grapalat" w:hAnsi="GHEA Grapalat"/>
        </w:rPr>
      </w:pPr>
    </w:p>
    <w:p w:rsidR="00965CDA" w:rsidRPr="00016450" w:rsidRDefault="00965CDA" w:rsidP="00965CDA">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965CDA" w:rsidRPr="00016450" w:rsidRDefault="00965CDA" w:rsidP="00965CDA">
      <w:pPr>
        <w:pStyle w:val="BodyText"/>
        <w:widowControl w:val="0"/>
        <w:spacing w:after="160" w:line="360" w:lineRule="auto"/>
        <w:ind w:right="-7"/>
        <w:jc w:val="center"/>
        <w:rPr>
          <w:rFonts w:ascii="GHEA Grapalat" w:hAnsi="GHEA Grapalat" w:cs="Sylfaen"/>
        </w:rPr>
      </w:pPr>
    </w:p>
    <w:p w:rsidR="00965CDA" w:rsidRPr="00AA213D" w:rsidRDefault="00965CDA" w:rsidP="00965CDA">
      <w:pPr>
        <w:pStyle w:val="BodyText"/>
        <w:widowControl w:val="0"/>
        <w:spacing w:after="160" w:line="360" w:lineRule="auto"/>
        <w:ind w:right="-7"/>
        <w:jc w:val="center"/>
        <w:rPr>
          <w:rFonts w:ascii="GHEA Grapalat" w:hAnsi="GHEA Grapalat"/>
        </w:rPr>
      </w:pPr>
    </w:p>
    <w:p w:rsidR="00965CDA" w:rsidRPr="00C90F08" w:rsidRDefault="002D7C04" w:rsidP="00965CDA">
      <w:pPr>
        <w:pStyle w:val="BodyText"/>
        <w:widowControl w:val="0"/>
        <w:spacing w:after="160" w:line="360" w:lineRule="auto"/>
        <w:ind w:right="-7"/>
        <w:jc w:val="center"/>
        <w:rPr>
          <w:rFonts w:ascii="GHEA Grapalat" w:hAnsi="GHEA Grapalat"/>
        </w:rPr>
      </w:pPr>
      <w:r w:rsidRPr="002D7C04">
        <w:rPr>
          <w:rFonts w:ascii="GHEA Grapalat" w:hAnsi="GHEA Grapalat"/>
        </w:rPr>
        <w:t>НА ПОРОЦЕДУРУ ЗАКУПКИ У ОДНОГО ЛИЦА ВСЛЕДСТВИИ ЧРЕЗВЫЧАЙНОЙ СИТУАЦИИ ,</w:t>
      </w:r>
      <w:r w:rsidRPr="00016450">
        <w:rPr>
          <w:rFonts w:ascii="GHEA Grapalat" w:hAnsi="GHEA Grapalat"/>
        </w:rPr>
        <w:t xml:space="preserve"> </w:t>
      </w:r>
      <w:r w:rsidR="00965CDA" w:rsidRPr="00016450">
        <w:rPr>
          <w:rFonts w:ascii="GHEA Grapalat" w:hAnsi="GHEA Grapalat"/>
        </w:rPr>
        <w:t xml:space="preserve">ОБЪЯВЛЕННЫЙ С ЦЕЛЬЮ ПРИОБРЕТЕНИЯ </w:t>
      </w:r>
      <w:r w:rsidR="007714F1" w:rsidRPr="00560ED5">
        <w:rPr>
          <w:rFonts w:ascii="GHEA Grapalat" w:hAnsi="GHEA Grapalat"/>
        </w:rPr>
        <w:t>а</w:t>
      </w:r>
      <w:r w:rsidR="007714F1">
        <w:rPr>
          <w:rFonts w:ascii="GHEA Grapalat" w:hAnsi="GHEA Grapalat"/>
        </w:rPr>
        <w:t>втомобильных</w:t>
      </w:r>
      <w:r w:rsidR="007714F1" w:rsidRPr="00560ED5">
        <w:rPr>
          <w:rFonts w:ascii="GHEA Grapalat" w:hAnsi="GHEA Grapalat"/>
        </w:rPr>
        <w:t xml:space="preserve"> шин</w:t>
      </w:r>
      <w:r w:rsidR="007714F1">
        <w:rPr>
          <w:rFonts w:ascii="GHEA Grapalat" w:hAnsi="GHEA Grapalat"/>
        </w:rPr>
        <w:t xml:space="preserve"> </w:t>
      </w:r>
      <w:r w:rsidR="00965CDA" w:rsidRPr="00016450">
        <w:rPr>
          <w:rFonts w:ascii="GHEA Grapalat" w:hAnsi="GHEA Grapalat"/>
        </w:rPr>
        <w:t xml:space="preserve">ДЛЯ НУЖД </w:t>
      </w:r>
    </w:p>
    <w:p w:rsidR="00965CDA" w:rsidRPr="002106B9" w:rsidRDefault="00965CDA" w:rsidP="00965CDA">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965CDA" w:rsidRPr="009044F1" w:rsidRDefault="00965CDA" w:rsidP="00965CDA">
      <w:pPr>
        <w:pStyle w:val="BodyText"/>
        <w:widowControl w:val="0"/>
        <w:spacing w:after="160"/>
        <w:ind w:right="-7" w:firstLine="567"/>
        <w:jc w:val="center"/>
        <w:rPr>
          <w:rFonts w:ascii="GHEA Grapalat" w:hAnsi="GHEA Grapalat"/>
        </w:rPr>
      </w:pPr>
    </w:p>
    <w:p w:rsidR="00965CDA" w:rsidRDefault="00965CDA" w:rsidP="00965CDA">
      <w:pPr>
        <w:rPr>
          <w:rFonts w:ascii="GHEA Grapalat" w:hAnsi="GHEA Grapalat"/>
        </w:rPr>
      </w:pPr>
      <w:r>
        <w:rPr>
          <w:rFonts w:ascii="GHEA Grapalat" w:hAnsi="GHEA Grapalat"/>
        </w:rPr>
        <w:br w:type="page"/>
      </w:r>
    </w:p>
    <w:p w:rsidR="00965CDA" w:rsidRPr="009044F1" w:rsidRDefault="00965CDA" w:rsidP="00965CDA">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65CDA" w:rsidRPr="009044F1" w:rsidRDefault="00965CDA" w:rsidP="00965CDA">
      <w:pPr>
        <w:widowControl w:val="0"/>
        <w:spacing w:after="160"/>
        <w:ind w:firstLine="567"/>
        <w:jc w:val="both"/>
        <w:rPr>
          <w:rFonts w:ascii="GHEA Grapalat" w:hAnsi="GHEA Grapalat"/>
          <w:i/>
        </w:rPr>
      </w:pPr>
    </w:p>
    <w:p w:rsidR="00965CDA" w:rsidRPr="009044F1" w:rsidRDefault="00965CDA" w:rsidP="00965CDA">
      <w:pPr>
        <w:widowControl w:val="0"/>
        <w:spacing w:after="160"/>
        <w:ind w:firstLine="567"/>
        <w:jc w:val="center"/>
        <w:rPr>
          <w:rFonts w:ascii="GHEA Grapalat" w:hAnsi="GHEA Grapalat" w:cs="Sylfaen"/>
          <w:b/>
        </w:rPr>
      </w:pPr>
      <w:r w:rsidRPr="009044F1">
        <w:rPr>
          <w:rFonts w:ascii="GHEA Grapalat" w:hAnsi="GHEA Grapalat"/>
        </w:rPr>
        <w:br w:type="page"/>
      </w:r>
    </w:p>
    <w:p w:rsidR="00965CDA" w:rsidRPr="009044F1" w:rsidRDefault="00965CDA" w:rsidP="00965CDA">
      <w:pPr>
        <w:widowControl w:val="0"/>
        <w:spacing w:after="160"/>
        <w:jc w:val="center"/>
        <w:rPr>
          <w:rFonts w:ascii="GHEA Grapalat" w:hAnsi="GHEA Grapalat"/>
          <w:b/>
        </w:rPr>
      </w:pPr>
      <w:r w:rsidRPr="009044F1">
        <w:rPr>
          <w:rFonts w:ascii="GHEA Grapalat" w:hAnsi="GHEA Grapalat"/>
          <w:b/>
        </w:rPr>
        <w:lastRenderedPageBreak/>
        <w:t>СОДЕРЖАНИЕ</w:t>
      </w:r>
    </w:p>
    <w:p w:rsidR="00965CDA" w:rsidRPr="002D7C04" w:rsidRDefault="002D7C04" w:rsidP="00965CDA">
      <w:pPr>
        <w:widowControl w:val="0"/>
        <w:spacing w:after="160"/>
        <w:jc w:val="center"/>
        <w:rPr>
          <w:rFonts w:ascii="GHEA Grapalat" w:hAnsi="GHEA Grapalat"/>
          <w:b/>
        </w:rPr>
      </w:pPr>
      <w:r w:rsidRPr="002D7C04">
        <w:rPr>
          <w:rFonts w:ascii="GHEA Grapalat" w:hAnsi="GHEA Grapalat"/>
          <w:b/>
        </w:rPr>
        <w:t>ПРИГЛАШЕНИЯ НА ПОРОЦЕДУРУ ЗАКУПКИ У ОДНОГО ЛИЦА ВСЛЕДСТВИИ ЧРЕЗВЫЧАЙНОЙ СИТУАЦИИ ,</w:t>
      </w:r>
      <w:r w:rsidR="00965CDA" w:rsidRPr="005C1BF7">
        <w:rPr>
          <w:rFonts w:ascii="GHEA Grapalat" w:hAnsi="GHEA Grapalat"/>
          <w:b/>
        </w:rPr>
        <w:br/>
      </w:r>
      <w:r w:rsidR="00965CDA" w:rsidRPr="009044F1">
        <w:rPr>
          <w:rFonts w:ascii="GHEA Grapalat" w:hAnsi="GHEA Grapalat"/>
          <w:b/>
        </w:rPr>
        <w:t>ОБЪЯВЛЕННЫЙ С ЦЕЛЬЮ ПРИОБРЕТЕНИЯ</w:t>
      </w:r>
    </w:p>
    <w:p w:rsidR="00965CDA" w:rsidRPr="002106B9" w:rsidRDefault="007714F1" w:rsidP="00965CDA">
      <w:pPr>
        <w:pStyle w:val="BodyText"/>
        <w:widowControl w:val="0"/>
        <w:spacing w:after="160" w:line="360" w:lineRule="auto"/>
        <w:ind w:right="-7"/>
        <w:jc w:val="center"/>
        <w:rPr>
          <w:rFonts w:ascii="GHEA Grapalat" w:hAnsi="GHEA Grapalat"/>
          <w:b/>
        </w:rPr>
      </w:pPr>
      <w:r w:rsidRPr="007714F1">
        <w:rPr>
          <w:rFonts w:ascii="GHEA Grapalat" w:hAnsi="GHEA Grapalat"/>
          <w:b/>
        </w:rPr>
        <w:t xml:space="preserve">автомобильных шин </w:t>
      </w:r>
      <w:r w:rsidR="00965CDA">
        <w:rPr>
          <w:rFonts w:ascii="GHEA Grapalat" w:hAnsi="GHEA Grapalat"/>
          <w:b/>
        </w:rPr>
        <w:t xml:space="preserve">ДЛЯ НУЖД </w:t>
      </w:r>
      <w:r w:rsidR="00965CDA" w:rsidRPr="002106B9">
        <w:rPr>
          <w:rFonts w:ascii="GHEA Grapalat" w:hAnsi="GHEA Grapalat"/>
          <w:b/>
        </w:rPr>
        <w:t>ЗАО “Ергорсвет”</w:t>
      </w:r>
    </w:p>
    <w:p w:rsidR="00965CDA" w:rsidRPr="003A1EBB" w:rsidRDefault="00965CDA" w:rsidP="00965CDA">
      <w:pPr>
        <w:widowControl w:val="0"/>
        <w:spacing w:after="160"/>
        <w:ind w:firstLine="567"/>
        <w:jc w:val="center"/>
        <w:rPr>
          <w:rFonts w:ascii="GHEA Grapalat" w:hAnsi="GHEA Grapalat"/>
        </w:rPr>
      </w:pPr>
    </w:p>
    <w:p w:rsidR="00965CDA" w:rsidRPr="009044F1" w:rsidRDefault="00965CDA" w:rsidP="00965CDA">
      <w:pPr>
        <w:widowControl w:val="0"/>
        <w:spacing w:after="160"/>
        <w:jc w:val="center"/>
        <w:rPr>
          <w:rFonts w:ascii="GHEA Grapalat" w:hAnsi="GHEA Grapalat" w:cs="Sylfaen"/>
          <w:b/>
        </w:rPr>
      </w:pPr>
    </w:p>
    <w:p w:rsidR="00965CDA" w:rsidRPr="008842CE" w:rsidRDefault="00965CDA" w:rsidP="00965CDA">
      <w:pPr>
        <w:widowControl w:val="0"/>
        <w:spacing w:after="160"/>
        <w:jc w:val="center"/>
        <w:rPr>
          <w:rFonts w:ascii="GHEA Grapalat" w:hAnsi="GHEA Grapalat"/>
          <w:b/>
        </w:rPr>
      </w:pPr>
      <w:r w:rsidRPr="009044F1">
        <w:rPr>
          <w:rFonts w:ascii="GHEA Grapalat" w:hAnsi="GHEA Grapalat"/>
          <w:b/>
        </w:rPr>
        <w:t>ЧАСТЬ I.</w:t>
      </w:r>
    </w:p>
    <w:p w:rsidR="00965CDA" w:rsidRPr="008842CE" w:rsidRDefault="00965CDA" w:rsidP="00965CDA">
      <w:pPr>
        <w:widowControl w:val="0"/>
        <w:spacing w:after="160"/>
        <w:jc w:val="center"/>
        <w:rPr>
          <w:rFonts w:ascii="GHEA Grapalat" w:hAnsi="GHEA Grapalat"/>
        </w:rPr>
      </w:pPr>
    </w:p>
    <w:p w:rsidR="00965CDA" w:rsidRPr="009044F1"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965CDA" w:rsidRPr="009044F1"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965CDA" w:rsidRPr="00543BAE"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965CDA" w:rsidRPr="009044F1" w:rsidRDefault="00965CDA" w:rsidP="00965CDA">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965CDA" w:rsidRPr="009044F1" w:rsidRDefault="00965CDA" w:rsidP="00965CDA">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965CDA"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965CDA" w:rsidRPr="008842CE" w:rsidRDefault="00965CDA" w:rsidP="00965CDA">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965CDA" w:rsidRPr="003A1EBB"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965CDA" w:rsidRPr="009044F1"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965CDA" w:rsidRPr="003A1EBB"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965CDA" w:rsidRPr="00543BAE"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965CDA"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0D6FF5" w:rsidRDefault="00965CDA" w:rsidP="00965CDA">
      <w:pPr>
        <w:widowControl w:val="0"/>
        <w:spacing w:after="160"/>
        <w:jc w:val="center"/>
        <w:rPr>
          <w:rFonts w:ascii="GHEA Grapalat" w:hAnsi="GHEA Grapalat"/>
          <w:b/>
        </w:rPr>
      </w:pPr>
    </w:p>
    <w:p w:rsidR="00965CDA" w:rsidRPr="00374F4A" w:rsidRDefault="00965CDA" w:rsidP="00965CDA">
      <w:pPr>
        <w:widowControl w:val="0"/>
        <w:spacing w:after="160"/>
        <w:jc w:val="center"/>
        <w:rPr>
          <w:rFonts w:ascii="GHEA Grapalat" w:hAnsi="GHEA Grapalat"/>
          <w:b/>
        </w:rPr>
      </w:pPr>
      <w:r>
        <w:rPr>
          <w:rFonts w:ascii="GHEA Grapalat" w:hAnsi="GHEA Grapalat"/>
          <w:b/>
        </w:rPr>
        <w:t xml:space="preserve">ЧАСТЬ II. </w:t>
      </w:r>
    </w:p>
    <w:p w:rsidR="00965CDA" w:rsidRPr="00374F4A" w:rsidRDefault="00965CDA" w:rsidP="00965CDA">
      <w:pPr>
        <w:widowControl w:val="0"/>
        <w:spacing w:after="160"/>
        <w:jc w:val="center"/>
        <w:rPr>
          <w:rFonts w:ascii="GHEA Grapalat" w:hAnsi="GHEA Grapalat"/>
          <w:b/>
        </w:rPr>
      </w:pPr>
    </w:p>
    <w:p w:rsidR="002D7C04" w:rsidRPr="00D5091C" w:rsidRDefault="002D7C04" w:rsidP="002D7C04">
      <w:pPr>
        <w:widowControl w:val="0"/>
        <w:spacing w:after="160"/>
        <w:jc w:val="center"/>
        <w:rPr>
          <w:rFonts w:ascii="Sylfaen" w:hAnsi="Sylfaen"/>
          <w:b/>
        </w:rPr>
      </w:pPr>
      <w:r w:rsidRPr="00D5091C">
        <w:rPr>
          <w:rFonts w:ascii="Sylfaen" w:hAnsi="Sylfaen"/>
          <w:b/>
        </w:rPr>
        <w:t xml:space="preserve">ИНСТРУКЦИЯ ПО ПОДГОТОВКЕ ЗАЯВКИ </w:t>
      </w:r>
      <w:r w:rsidRPr="00D5091C">
        <w:rPr>
          <w:rFonts w:ascii="Sylfaen" w:hAnsi="Sylfaen"/>
          <w:b/>
        </w:rPr>
        <w:br/>
        <w:t xml:space="preserve">НА ПОРОЦЕДУРУ ЗАКУПКИ У ОДНОГО ЛИЦА ВСЛЕДСТВИИ ЧРЕЗВЫЧАЙНОЙ СИТУАЦИИ </w:t>
      </w:r>
    </w:p>
    <w:p w:rsidR="00965CDA" w:rsidRPr="008842CE" w:rsidRDefault="00965CDA" w:rsidP="00965CDA">
      <w:pPr>
        <w:widowControl w:val="0"/>
        <w:spacing w:after="160"/>
        <w:jc w:val="center"/>
        <w:rPr>
          <w:rFonts w:ascii="GHEA Grapalat" w:hAnsi="GHEA Grapalat"/>
          <w:b/>
        </w:rPr>
      </w:pPr>
    </w:p>
    <w:p w:rsidR="00965CDA" w:rsidRPr="003A1EBB" w:rsidRDefault="00965CDA" w:rsidP="00965CDA">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965CDA" w:rsidRPr="003A1EBB" w:rsidRDefault="00965CDA" w:rsidP="00965CDA">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965CDA" w:rsidRPr="00625529" w:rsidRDefault="00965CDA" w:rsidP="00965CDA">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965CDA" w:rsidRDefault="00965CDA" w:rsidP="00965CDA">
      <w:pPr>
        <w:rPr>
          <w:rFonts w:ascii="GHEA Grapalat" w:hAnsi="GHEA Grapalat"/>
          <w:spacing w:val="-6"/>
        </w:rPr>
      </w:pPr>
      <w:r>
        <w:rPr>
          <w:rFonts w:ascii="GHEA Grapalat" w:hAnsi="GHEA Grapalat"/>
          <w:spacing w:val="-6"/>
        </w:rPr>
        <w:br w:type="page"/>
      </w:r>
    </w:p>
    <w:p w:rsidR="00965CDA" w:rsidRPr="00C90F08" w:rsidRDefault="00965CDA" w:rsidP="002D7C04">
      <w:pPr>
        <w:widowControl w:val="0"/>
        <w:ind w:firstLine="567"/>
        <w:jc w:val="both"/>
        <w:rPr>
          <w:rFonts w:ascii="GHEA Grapalat" w:hAnsi="GHEA Grapalat"/>
        </w:rPr>
      </w:pPr>
      <w:r w:rsidRPr="008D299A">
        <w:rPr>
          <w:rFonts w:ascii="GHEA Grapalat" w:hAnsi="GHEA Grapalat"/>
          <w:spacing w:val="-4"/>
        </w:rPr>
        <w:lastRenderedPageBreak/>
        <w:t xml:space="preserve">Настоящее Приглашение предоставляется в дополнение к объявлению </w:t>
      </w:r>
      <w:r w:rsidR="002D7C04" w:rsidRPr="002D7C04">
        <w:rPr>
          <w:rFonts w:ascii="GHEA Grapalat" w:hAnsi="GHEA Grapalat"/>
          <w:spacing w:val="-4"/>
        </w:rPr>
        <w:t>пороцедуры закупки у одного лица вследствии чрезвычайной ситуации,</w:t>
      </w:r>
      <w:r w:rsidRPr="008D299A">
        <w:rPr>
          <w:rFonts w:ascii="GHEA Grapalat" w:hAnsi="GHEA Grapalat"/>
          <w:spacing w:val="-4"/>
        </w:rPr>
        <w:t>,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sidR="002D7C04" w:rsidRPr="006B18CD">
        <w:rPr>
          <w:rFonts w:ascii="GHEA Grapalat" w:hAnsi="GHEA Grapalat"/>
        </w:rPr>
        <w:t>ЕГС</w:t>
      </w:r>
      <w:r w:rsidR="002D7C04">
        <w:rPr>
          <w:rFonts w:ascii="GHEA Grapalat" w:hAnsi="GHEA Grapalat"/>
        </w:rPr>
        <w:t>-</w:t>
      </w:r>
      <w:r w:rsidR="002D7C04" w:rsidRPr="00C92C21">
        <w:rPr>
          <w:rFonts w:ascii="GHEA Grapalat" w:hAnsi="GHEA Grapalat"/>
        </w:rPr>
        <w:t>HMA-APDzB</w:t>
      </w:r>
      <w:r w:rsidR="002D7C04">
        <w:rPr>
          <w:rFonts w:ascii="GHEA Grapalat" w:hAnsi="GHEA Grapalat"/>
        </w:rPr>
        <w:t>-</w:t>
      </w:r>
      <w:r w:rsidR="002D7C04" w:rsidRPr="007C6E16">
        <w:rPr>
          <w:rFonts w:ascii="GHEA Grapalat" w:hAnsi="GHEA Grapalat"/>
        </w:rPr>
        <w:t>21</w:t>
      </w:r>
      <w:r w:rsidR="002D7C04">
        <w:rPr>
          <w:rFonts w:ascii="GHEA Grapalat" w:hAnsi="GHEA Grapalat"/>
        </w:rPr>
        <w:t>/</w:t>
      </w:r>
      <w:r w:rsidR="00227ECB" w:rsidRPr="00DE4A1F">
        <w:rPr>
          <w:rFonts w:ascii="GHEA Grapalat" w:hAnsi="GHEA Grapalat"/>
        </w:rPr>
        <w:t>3</w:t>
      </w:r>
      <w:r w:rsidR="002D7C04" w:rsidRPr="00413E59">
        <w:rPr>
          <w:rFonts w:ascii="GHEA Grapalat" w:hAnsi="GHEA Grapalat"/>
        </w:rPr>
        <w:t xml:space="preserve">  </w:t>
      </w:r>
      <w:r w:rsidRPr="008D299A">
        <w:rPr>
          <w:rFonts w:ascii="GHEA Grapalat" w:hAnsi="GHEA Grapalat"/>
          <w:spacing w:val="-4"/>
        </w:rPr>
        <w:t>(далее</w:t>
      </w:r>
      <w:r w:rsidRPr="00016450">
        <w:rPr>
          <w:rFonts w:ascii="GHEA Grapalat" w:hAnsi="GHEA Grapalat"/>
        </w:rPr>
        <w:t xml:space="preserve"> — процедура).</w:t>
      </w:r>
    </w:p>
    <w:p w:rsidR="00965CDA" w:rsidRPr="000B2CFA" w:rsidRDefault="00965CDA" w:rsidP="002D7C04">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965CDA" w:rsidRPr="009044F1" w:rsidRDefault="00965CDA" w:rsidP="00965CDA">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965CDA" w:rsidRPr="009044F1" w:rsidRDefault="00965CDA" w:rsidP="00965CDA">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965CDA" w:rsidRPr="00D03B60" w:rsidRDefault="00965CDA" w:rsidP="00965CDA">
      <w:pPr>
        <w:widowControl w:val="0"/>
        <w:spacing w:after="160" w:line="360" w:lineRule="auto"/>
        <w:jc w:val="center"/>
        <w:rPr>
          <w:rFonts w:ascii="GHEA Grapalat" w:hAnsi="GHEA Grapalat"/>
        </w:rPr>
      </w:pPr>
      <w:r w:rsidRPr="00016450">
        <w:rPr>
          <w:rFonts w:ascii="GHEA Grapalat" w:hAnsi="GHEA Grapalat"/>
        </w:rPr>
        <w:t xml:space="preserve">Адрес электронной почты секретаря оценочной комиссии </w:t>
      </w:r>
      <w:r w:rsidRPr="00C90F08">
        <w:rPr>
          <w:rFonts w:ascii="GHEA Grapalat" w:hAnsi="GHEA Grapalat"/>
        </w:rPr>
        <w:t xml:space="preserve">            </w:t>
      </w:r>
    </w:p>
    <w:p w:rsidR="00965CDA" w:rsidRPr="00AA5BD2" w:rsidRDefault="00965CDA" w:rsidP="00965CDA">
      <w:pPr>
        <w:widowControl w:val="0"/>
        <w:spacing w:after="160" w:line="360" w:lineRule="auto"/>
        <w:jc w:val="center"/>
        <w:rPr>
          <w:rFonts w:ascii="GHEA Grapalat" w:hAnsi="GHEA Grapalat"/>
          <w:lang w:val="hy-AM"/>
        </w:rPr>
      </w:pPr>
      <w:r w:rsidRPr="00D03B60">
        <w:rPr>
          <w:rFonts w:ascii="GHEA Grapalat" w:hAnsi="GHEA Grapalat"/>
          <w:lang w:val="en-US"/>
        </w:rPr>
        <w:t>armen-minasyan0@rambler.ru</w:t>
      </w:r>
    </w:p>
    <w:p w:rsidR="00096865" w:rsidRPr="00DE4A1F" w:rsidRDefault="00965CDA" w:rsidP="00965CDA">
      <w:pPr>
        <w:widowControl w:val="0"/>
        <w:spacing w:after="160"/>
        <w:jc w:val="center"/>
        <w:rPr>
          <w:rFonts w:ascii="GHEA Grapalat" w:hAnsi="GHEA Grapalat"/>
          <w:lang w:val="en-US"/>
        </w:rPr>
      </w:pPr>
      <w:r w:rsidRPr="00413E59">
        <w:rPr>
          <w:rFonts w:ascii="GHEA Grapalat" w:hAnsi="GHEA Grapalat"/>
          <w:lang w:val="en-US"/>
        </w:rPr>
        <w:br w:type="page"/>
      </w:r>
      <w:r w:rsidR="00F5653D" w:rsidRPr="009044F1">
        <w:rPr>
          <w:rFonts w:ascii="GHEA Grapalat" w:hAnsi="GHEA Grapalat"/>
        </w:rPr>
        <w:lastRenderedPageBreak/>
        <w:t>ЧАСТЬ</w:t>
      </w:r>
      <w:r w:rsidR="00F5653D" w:rsidRPr="00DE4A1F">
        <w:rPr>
          <w:rFonts w:ascii="GHEA Grapalat" w:hAnsi="GHEA Grapalat"/>
          <w:lang w:val="en-US"/>
        </w:rPr>
        <w:t xml:space="preserve"> I</w:t>
      </w:r>
    </w:p>
    <w:p w:rsidR="00096865" w:rsidRPr="00DE4A1F" w:rsidRDefault="00096865" w:rsidP="00B46D58">
      <w:pPr>
        <w:pStyle w:val="Heading3"/>
        <w:keepNext w:val="0"/>
        <w:widowControl w:val="0"/>
        <w:spacing w:after="160" w:line="240" w:lineRule="auto"/>
        <w:rPr>
          <w:rFonts w:ascii="GHEA Grapalat" w:hAnsi="GHEA Grapalat"/>
          <w:sz w:val="24"/>
          <w:szCs w:val="24"/>
          <w:lang w:val="en-US"/>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35449" w:rsidRPr="00C90F08" w:rsidRDefault="00235449" w:rsidP="00235449">
      <w:pPr>
        <w:pStyle w:val="BodyText"/>
        <w:widowControl w:val="0"/>
        <w:spacing w:after="160" w:line="360" w:lineRule="auto"/>
        <w:ind w:right="-7"/>
        <w:jc w:val="both"/>
        <w:rPr>
          <w:rFonts w:ascii="GHEA Grapalat" w:hAnsi="GHEA Grapalat"/>
        </w:rPr>
      </w:pPr>
      <w:r w:rsidRPr="00AA5BD2">
        <w:rPr>
          <w:rFonts w:ascii="GHEA Grapalat" w:hAnsi="GHEA Grapalat"/>
        </w:rPr>
        <w:t>1.1</w:t>
      </w:r>
      <w:r w:rsidRPr="00AA5BD2">
        <w:rPr>
          <w:rFonts w:ascii="GHEA Grapalat" w:hAnsi="GHEA Grapalat"/>
          <w:lang w:val="hy-AM"/>
        </w:rPr>
        <w:t>.</w:t>
      </w:r>
      <w:r w:rsidRPr="00AA5BD2">
        <w:rPr>
          <w:rFonts w:ascii="GHEA Grapalat" w:hAnsi="GHEA Grapalat"/>
          <w:lang w:val="hy-AM"/>
        </w:rPr>
        <w:tab/>
      </w:r>
      <w:r w:rsidRPr="00AA5BD2">
        <w:rPr>
          <w:rFonts w:ascii="GHEA Grapalat" w:hAnsi="GHEA Grapalat"/>
        </w:rPr>
        <w:t>Предметом закупки является приобретение "</w:t>
      </w:r>
      <w:r w:rsidRPr="00C7414E">
        <w:rPr>
          <w:rFonts w:ascii="GHEA Grapalat" w:hAnsi="GHEA Grapalat"/>
        </w:rPr>
        <w:t xml:space="preserve"> </w:t>
      </w:r>
      <w:r w:rsidR="007714F1" w:rsidRPr="00560ED5">
        <w:rPr>
          <w:rFonts w:ascii="GHEA Grapalat" w:hAnsi="GHEA Grapalat"/>
        </w:rPr>
        <w:t>а</w:t>
      </w:r>
      <w:r w:rsidR="007714F1">
        <w:rPr>
          <w:rFonts w:ascii="GHEA Grapalat" w:hAnsi="GHEA Grapalat"/>
        </w:rPr>
        <w:t>втомобильных</w:t>
      </w:r>
      <w:r w:rsidR="007714F1" w:rsidRPr="00560ED5">
        <w:rPr>
          <w:rFonts w:ascii="GHEA Grapalat" w:hAnsi="GHEA Grapalat"/>
        </w:rPr>
        <w:t xml:space="preserve"> шин</w:t>
      </w:r>
      <w:r w:rsidR="007714F1">
        <w:rPr>
          <w:rFonts w:ascii="GHEA Grapalat" w:hAnsi="GHEA Grapalat"/>
        </w:rPr>
        <w:t xml:space="preserve"> </w:t>
      </w:r>
      <w:r w:rsidRPr="00AA5BD2">
        <w:rPr>
          <w:rFonts w:ascii="GHEA Grapalat" w:hAnsi="GHEA Grapalat"/>
        </w:rPr>
        <w:t xml:space="preserve">" (далее — также товар) для нужд </w:t>
      </w:r>
      <w:r w:rsidRPr="00C90F08">
        <w:rPr>
          <w:rFonts w:ascii="GHEA Grapalat" w:hAnsi="GHEA Grapalat"/>
        </w:rPr>
        <w:t xml:space="preserve"> </w:t>
      </w:r>
      <w:r w:rsidRPr="002106B9">
        <w:rPr>
          <w:rFonts w:ascii="GHEA Grapalat" w:hAnsi="GHEA Grapalat"/>
          <w:sz w:val="26"/>
        </w:rPr>
        <w:t>ЗАО “Ергорсвет”</w:t>
      </w:r>
      <w:r w:rsidRPr="00AA5BD2">
        <w:rPr>
          <w:rFonts w:ascii="GHEA Grapalat" w:hAnsi="GHEA Grapalat"/>
        </w:rPr>
        <w:t>, которые сгруппированы в лоты "</w:t>
      </w:r>
      <w:r w:rsidR="00227ECB" w:rsidRPr="00DE4A1F">
        <w:rPr>
          <w:rFonts w:ascii="GHEA Grapalat" w:hAnsi="GHEA Grapalat"/>
        </w:rPr>
        <w:t>3</w:t>
      </w:r>
      <w:r w:rsidRPr="00AA5BD2">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35449" w:rsidRPr="009044F1" w:rsidTr="0088367B">
        <w:trPr>
          <w:jc w:val="center"/>
        </w:trPr>
        <w:tc>
          <w:tcPr>
            <w:tcW w:w="1530" w:type="dxa"/>
            <w:vAlign w:val="center"/>
          </w:tcPr>
          <w:p w:rsidR="00235449" w:rsidRPr="009044F1" w:rsidRDefault="00235449" w:rsidP="0088367B">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35449" w:rsidRPr="009044F1" w:rsidRDefault="00235449" w:rsidP="0088367B">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714F1" w:rsidRPr="009044F1" w:rsidTr="0088367B">
        <w:trPr>
          <w:jc w:val="center"/>
        </w:trPr>
        <w:tc>
          <w:tcPr>
            <w:tcW w:w="1530" w:type="dxa"/>
            <w:vAlign w:val="center"/>
          </w:tcPr>
          <w:p w:rsidR="007714F1" w:rsidRPr="00227ECB" w:rsidRDefault="00227ECB" w:rsidP="0088367B">
            <w:pPr>
              <w:jc w:val="center"/>
              <w:rPr>
                <w:rFonts w:ascii="Arial Unicode" w:hAnsi="Arial Unicode" w:cs="Calibri"/>
                <w:sz w:val="22"/>
                <w:szCs w:val="22"/>
                <w:lang w:val="en-US"/>
              </w:rPr>
            </w:pPr>
            <w:r>
              <w:rPr>
                <w:rFonts w:ascii="Arial Unicode" w:hAnsi="Arial Unicode" w:cs="Calibri"/>
                <w:sz w:val="22"/>
                <w:szCs w:val="22"/>
                <w:lang w:val="en-US"/>
              </w:rPr>
              <w:t>1</w:t>
            </w:r>
          </w:p>
        </w:tc>
        <w:tc>
          <w:tcPr>
            <w:tcW w:w="7704" w:type="dxa"/>
            <w:vAlign w:val="center"/>
          </w:tcPr>
          <w:p w:rsidR="007714F1" w:rsidRPr="007714F1" w:rsidRDefault="007714F1">
            <w:pPr>
              <w:rPr>
                <w:rFonts w:ascii="Arial LatArm" w:hAnsi="Arial LatArm" w:cs="Calibri"/>
                <w:sz w:val="22"/>
                <w:szCs w:val="22"/>
              </w:rPr>
            </w:pPr>
            <w:r w:rsidRPr="007714F1">
              <w:rPr>
                <w:rFonts w:ascii="Arial" w:hAnsi="Arial" w:cs="Arial"/>
                <w:sz w:val="22"/>
                <w:szCs w:val="22"/>
              </w:rPr>
              <w:t>Автомобильная</w:t>
            </w:r>
            <w:r w:rsidRPr="007714F1">
              <w:rPr>
                <w:rFonts w:ascii="Arial LatArm" w:hAnsi="Arial LatArm" w:cs="Calibri"/>
                <w:sz w:val="22"/>
                <w:szCs w:val="22"/>
              </w:rPr>
              <w:t xml:space="preserve"> </w:t>
            </w:r>
            <w:r w:rsidRPr="007714F1">
              <w:rPr>
                <w:rFonts w:ascii="Arial" w:hAnsi="Arial" w:cs="Arial"/>
                <w:sz w:val="22"/>
                <w:szCs w:val="22"/>
              </w:rPr>
              <w:t>шина</w:t>
            </w:r>
            <w:r w:rsidRPr="007714F1">
              <w:rPr>
                <w:rFonts w:ascii="Arial LatArm" w:hAnsi="Arial LatArm" w:cs="Calibri"/>
                <w:sz w:val="22"/>
                <w:szCs w:val="22"/>
              </w:rPr>
              <w:t xml:space="preserve"> 7.00  R16C 115/100</w:t>
            </w:r>
          </w:p>
        </w:tc>
      </w:tr>
      <w:tr w:rsidR="007714F1" w:rsidRPr="009044F1" w:rsidTr="0088367B">
        <w:trPr>
          <w:jc w:val="center"/>
        </w:trPr>
        <w:tc>
          <w:tcPr>
            <w:tcW w:w="1530" w:type="dxa"/>
            <w:vAlign w:val="center"/>
          </w:tcPr>
          <w:p w:rsidR="007714F1" w:rsidRPr="00227ECB" w:rsidRDefault="00227ECB" w:rsidP="0088367B">
            <w:pPr>
              <w:jc w:val="center"/>
              <w:rPr>
                <w:rFonts w:ascii="Arial Unicode" w:hAnsi="Arial Unicode" w:cs="Calibri"/>
                <w:sz w:val="22"/>
                <w:szCs w:val="22"/>
                <w:lang w:val="en-US"/>
              </w:rPr>
            </w:pPr>
            <w:r>
              <w:rPr>
                <w:rFonts w:ascii="Arial Unicode" w:hAnsi="Arial Unicode" w:cs="Calibri"/>
                <w:sz w:val="22"/>
                <w:szCs w:val="22"/>
                <w:lang w:val="en-US"/>
              </w:rPr>
              <w:t>2</w:t>
            </w:r>
          </w:p>
        </w:tc>
        <w:tc>
          <w:tcPr>
            <w:tcW w:w="7704" w:type="dxa"/>
            <w:vAlign w:val="center"/>
          </w:tcPr>
          <w:p w:rsidR="007714F1" w:rsidRPr="007714F1" w:rsidRDefault="007714F1">
            <w:pPr>
              <w:rPr>
                <w:rFonts w:ascii="Arial LatArm" w:hAnsi="Arial LatArm" w:cs="Calibri"/>
                <w:sz w:val="22"/>
                <w:szCs w:val="22"/>
              </w:rPr>
            </w:pPr>
            <w:r w:rsidRPr="007714F1">
              <w:rPr>
                <w:rFonts w:ascii="Arial" w:hAnsi="Arial" w:cs="Arial"/>
                <w:sz w:val="22"/>
                <w:szCs w:val="22"/>
              </w:rPr>
              <w:t>Автомобильная</w:t>
            </w:r>
            <w:r w:rsidRPr="007714F1">
              <w:rPr>
                <w:rFonts w:ascii="Arial LatArm" w:hAnsi="Arial LatArm" w:cs="Calibri"/>
                <w:sz w:val="22"/>
                <w:szCs w:val="22"/>
              </w:rPr>
              <w:t xml:space="preserve"> </w:t>
            </w:r>
            <w:r w:rsidRPr="007714F1">
              <w:rPr>
                <w:rFonts w:ascii="Arial" w:hAnsi="Arial" w:cs="Arial"/>
                <w:sz w:val="22"/>
                <w:szCs w:val="22"/>
              </w:rPr>
              <w:t>шина</w:t>
            </w:r>
            <w:r w:rsidRPr="007714F1">
              <w:rPr>
                <w:rFonts w:ascii="Arial LatArm" w:hAnsi="Arial LatArm" w:cs="Calibri"/>
                <w:sz w:val="22"/>
                <w:szCs w:val="22"/>
              </w:rPr>
              <w:t xml:space="preserve"> 195/70, R15C</w:t>
            </w:r>
          </w:p>
        </w:tc>
      </w:tr>
      <w:tr w:rsidR="007714F1" w:rsidRPr="009044F1" w:rsidTr="0088367B">
        <w:trPr>
          <w:jc w:val="center"/>
        </w:trPr>
        <w:tc>
          <w:tcPr>
            <w:tcW w:w="1530" w:type="dxa"/>
            <w:vAlign w:val="center"/>
          </w:tcPr>
          <w:p w:rsidR="007714F1" w:rsidRPr="00227ECB" w:rsidRDefault="00227ECB" w:rsidP="0088367B">
            <w:pPr>
              <w:jc w:val="center"/>
              <w:rPr>
                <w:rFonts w:ascii="Arial Unicode" w:hAnsi="Arial Unicode" w:cs="Calibri"/>
                <w:sz w:val="22"/>
                <w:szCs w:val="22"/>
                <w:lang w:val="en-US"/>
              </w:rPr>
            </w:pPr>
            <w:r>
              <w:rPr>
                <w:rFonts w:ascii="Arial Unicode" w:hAnsi="Arial Unicode" w:cs="Calibri"/>
                <w:sz w:val="22"/>
                <w:szCs w:val="22"/>
                <w:lang w:val="en-US"/>
              </w:rPr>
              <w:t>3</w:t>
            </w:r>
          </w:p>
        </w:tc>
        <w:tc>
          <w:tcPr>
            <w:tcW w:w="7704" w:type="dxa"/>
            <w:vAlign w:val="center"/>
          </w:tcPr>
          <w:p w:rsidR="007714F1" w:rsidRPr="007714F1" w:rsidRDefault="007714F1">
            <w:pPr>
              <w:rPr>
                <w:rFonts w:ascii="Arial LatArm" w:hAnsi="Arial LatArm" w:cs="Calibri"/>
                <w:sz w:val="22"/>
                <w:szCs w:val="22"/>
              </w:rPr>
            </w:pPr>
            <w:r w:rsidRPr="007714F1">
              <w:rPr>
                <w:rFonts w:ascii="Arial" w:hAnsi="Arial" w:cs="Arial"/>
                <w:sz w:val="22"/>
                <w:szCs w:val="22"/>
              </w:rPr>
              <w:t>Автомобильная</w:t>
            </w:r>
            <w:r w:rsidRPr="007714F1">
              <w:rPr>
                <w:rFonts w:ascii="Arial LatArm" w:hAnsi="Arial LatArm" w:cs="Calibri"/>
                <w:sz w:val="22"/>
                <w:szCs w:val="22"/>
              </w:rPr>
              <w:t xml:space="preserve"> </w:t>
            </w:r>
            <w:r w:rsidRPr="007714F1">
              <w:rPr>
                <w:rFonts w:ascii="Arial" w:hAnsi="Arial" w:cs="Arial"/>
                <w:sz w:val="22"/>
                <w:szCs w:val="22"/>
              </w:rPr>
              <w:t>шина</w:t>
            </w:r>
            <w:r w:rsidRPr="007714F1">
              <w:rPr>
                <w:rFonts w:ascii="Arial LatArm" w:hAnsi="Arial LatArm" w:cs="Calibri"/>
                <w:sz w:val="22"/>
                <w:szCs w:val="22"/>
              </w:rPr>
              <w:t xml:space="preserve"> 215/75 R-17,5C</w:t>
            </w:r>
          </w:p>
        </w:tc>
      </w:tr>
    </w:tbl>
    <w:p w:rsidR="00235449" w:rsidRPr="006422BA" w:rsidRDefault="00235449" w:rsidP="00235449">
      <w:pPr>
        <w:pStyle w:val="BodyTextIndent2"/>
        <w:widowControl w:val="0"/>
        <w:spacing w:after="160" w:line="240" w:lineRule="auto"/>
        <w:ind w:firstLine="567"/>
        <w:rPr>
          <w:rFonts w:ascii="GHEA Grapalat" w:hAnsi="GHEA Grapalat"/>
          <w:b/>
          <w:sz w:val="28"/>
          <w:szCs w:val="24"/>
        </w:rPr>
      </w:pP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235449" w:rsidRPr="009044F1" w:rsidRDefault="00235449" w:rsidP="0023544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35449" w:rsidRPr="00AA5BD2" w:rsidRDefault="00235449" w:rsidP="00235449">
      <w:pPr>
        <w:pStyle w:val="BodyTextIndent2"/>
        <w:widowControl w:val="0"/>
        <w:tabs>
          <w:tab w:val="left" w:pos="1134"/>
          <w:tab w:val="right" w:pos="9070"/>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9E40A9">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r>
        <w:rPr>
          <w:rFonts w:ascii="GHEA Grapalat" w:hAnsi="GHEA Grapalat"/>
          <w:sz w:val="24"/>
          <w:szCs w:val="24"/>
        </w:rPr>
        <w:tab/>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w:t>
      </w:r>
      <w:r w:rsidRPr="009044F1">
        <w:rPr>
          <w:rFonts w:ascii="GHEA Grapalat" w:hAnsi="GHEA Grapalat"/>
        </w:rPr>
        <w:lastRenderedPageBreak/>
        <w:t>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6B7500">
        <w:rPr>
          <w:rFonts w:ascii="GHEA Grapalat" w:hAnsi="GHEA Grapalat"/>
          <w:b/>
        </w:rPr>
        <w:t>Участник</w:t>
      </w:r>
      <w:r w:rsidR="000C3F69" w:rsidRPr="006B7500">
        <w:rPr>
          <w:rFonts w:ascii="GHEA Grapalat" w:hAnsi="GHEA Grapalat"/>
          <w:b/>
        </w:rPr>
        <w:t>,</w:t>
      </w:r>
      <w:r w:rsidRPr="006B7500">
        <w:rPr>
          <w:rFonts w:ascii="GHEA Grapalat" w:hAnsi="GHEA Grapalat"/>
          <w:b/>
        </w:rPr>
        <w:t xml:space="preserve"> </w:t>
      </w:r>
      <w:r w:rsidR="002C1D72" w:rsidRPr="006B7500">
        <w:rPr>
          <w:rFonts w:ascii="GHEA Grapalat" w:hAnsi="GHEA Grapalat"/>
          <w:b/>
        </w:rPr>
        <w:t xml:space="preserve">в случае признания </w:t>
      </w:r>
      <w:r w:rsidR="00876D7D" w:rsidRPr="006B7500">
        <w:rPr>
          <w:rFonts w:ascii="GHEA Grapalat" w:hAnsi="GHEA Grapalat"/>
          <w:b/>
        </w:rPr>
        <w:t>ото</w:t>
      </w:r>
      <w:r w:rsidR="002C1D72" w:rsidRPr="006B7500">
        <w:rPr>
          <w:rFonts w:ascii="GHEA Grapalat" w:hAnsi="GHEA Grapalat"/>
          <w:b/>
        </w:rPr>
        <w:t>бранным участником</w:t>
      </w:r>
      <w:r w:rsidR="000C3F69" w:rsidRPr="006B7500">
        <w:rPr>
          <w:rFonts w:ascii="GHEA Grapalat" w:hAnsi="GHEA Grapalat"/>
          <w:b/>
        </w:rPr>
        <w:t>,</w:t>
      </w:r>
      <w:r w:rsidR="002C1D72" w:rsidRPr="006B7500">
        <w:rPr>
          <w:rFonts w:ascii="GHEA Grapalat" w:hAnsi="GHEA Grapalat"/>
          <w:b/>
        </w:rPr>
        <w:t xml:space="preserve"> в срок</w:t>
      </w:r>
      <w:r w:rsidR="00BB67B5" w:rsidRPr="006B7500">
        <w:rPr>
          <w:rFonts w:ascii="GHEA Grapalat" w:hAnsi="GHEA Grapalat"/>
          <w:b/>
        </w:rPr>
        <w:t>и</w:t>
      </w:r>
      <w:r w:rsidR="002C1D72" w:rsidRPr="006B7500">
        <w:rPr>
          <w:rFonts w:ascii="GHEA Grapalat" w:hAnsi="GHEA Grapalat"/>
          <w:b/>
        </w:rPr>
        <w:t xml:space="preserve"> и порядке, установленны</w:t>
      </w:r>
      <w:r w:rsidR="00180D64" w:rsidRPr="006B7500">
        <w:rPr>
          <w:rFonts w:ascii="GHEA Grapalat" w:hAnsi="GHEA Grapalat"/>
          <w:b/>
        </w:rPr>
        <w:t>ми</w:t>
      </w:r>
      <w:r w:rsidR="002C1D72" w:rsidRPr="006B7500">
        <w:rPr>
          <w:rFonts w:ascii="GHEA Grapalat" w:hAnsi="GHEA Grapalat"/>
          <w:b/>
        </w:rPr>
        <w:t xml:space="preserve"> статьей 35 </w:t>
      </w:r>
      <w:r w:rsidR="00876D7D" w:rsidRPr="006B7500">
        <w:rPr>
          <w:rFonts w:ascii="GHEA Grapalat" w:hAnsi="GHEA Grapalat"/>
          <w:b/>
        </w:rPr>
        <w:t>З</w:t>
      </w:r>
      <w:r w:rsidR="002C1D72" w:rsidRPr="006B7500">
        <w:rPr>
          <w:rFonts w:ascii="GHEA Grapalat" w:hAnsi="GHEA Grapalat"/>
          <w:b/>
        </w:rPr>
        <w:t xml:space="preserve">акона, </w:t>
      </w:r>
      <w:r w:rsidR="00466F7A" w:rsidRPr="006B7500">
        <w:rPr>
          <w:rFonts w:ascii="GHEA Grapalat" w:hAnsi="GHEA Grapalat"/>
          <w:b/>
        </w:rPr>
        <w:t xml:space="preserve">представляет </w:t>
      </w:r>
      <w:r w:rsidR="002C1D72" w:rsidRPr="006B7500">
        <w:rPr>
          <w:rFonts w:ascii="GHEA Grapalat" w:hAnsi="GHEA Grapalat"/>
          <w:b/>
        </w:rPr>
        <w:t>обеспеч</w:t>
      </w:r>
      <w:r w:rsidR="00466F7A" w:rsidRPr="006B7500">
        <w:rPr>
          <w:rFonts w:ascii="GHEA Grapalat" w:hAnsi="GHEA Grapalat"/>
          <w:b/>
        </w:rPr>
        <w:t>ение</w:t>
      </w:r>
      <w:r w:rsidR="002C1D72" w:rsidRPr="006B7500">
        <w:rPr>
          <w:rFonts w:ascii="GHEA Grapalat" w:hAnsi="GHEA Grapalat"/>
          <w:b/>
        </w:rPr>
        <w:t xml:space="preserve"> квалификаци</w:t>
      </w:r>
      <w:r w:rsidR="00466F7A" w:rsidRPr="006B7500">
        <w:rPr>
          <w:rFonts w:ascii="GHEA Grapalat" w:hAnsi="GHEA Grapalat"/>
          <w:b/>
        </w:rPr>
        <w:t>и</w:t>
      </w:r>
      <w:r w:rsidR="002C1D72" w:rsidRPr="006B7500">
        <w:rPr>
          <w:rFonts w:ascii="GHEA Grapalat" w:hAnsi="GHEA Grapalat"/>
          <w:b/>
        </w:rPr>
        <w:t xml:space="preserve"> в размере </w:t>
      </w:r>
      <w:r w:rsidR="00A425E2" w:rsidRPr="006B7500">
        <w:rPr>
          <w:rFonts w:ascii="GHEA Grapalat" w:hAnsi="GHEA Grapalat"/>
          <w:b/>
        </w:rPr>
        <w:t>15 процентов</w:t>
      </w:r>
      <w:r w:rsidR="00A425E2" w:rsidRPr="006B7500">
        <w:rPr>
          <w:rFonts w:ascii="GHEA Grapalat" w:hAnsi="GHEA Grapalat"/>
          <w:b/>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w:t>
      </w:r>
      <w:r w:rsidRPr="009044F1">
        <w:rPr>
          <w:rFonts w:ascii="GHEA Grapalat" w:hAnsi="GHEA Grapalat"/>
          <w:sz w:val="24"/>
          <w:szCs w:val="24"/>
        </w:rPr>
        <w:lastRenderedPageBreak/>
        <w:t>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6B7500" w:rsidRPr="006B7500" w:rsidRDefault="006B7500" w:rsidP="006B7500">
      <w:pPr>
        <w:widowControl w:val="0"/>
        <w:tabs>
          <w:tab w:val="left" w:pos="1134"/>
        </w:tabs>
        <w:spacing w:after="160"/>
        <w:ind w:firstLine="567"/>
        <w:jc w:val="both"/>
        <w:rPr>
          <w:rFonts w:ascii="Sylfaen" w:hAnsi="Sylfaen"/>
        </w:rPr>
      </w:pPr>
      <w:r w:rsidRPr="006B7500">
        <w:rPr>
          <w:rFonts w:ascii="Sylfaen" w:hAnsi="Sylfaen"/>
        </w:rPr>
        <w:t>3.1.</w:t>
      </w:r>
      <w:r w:rsidRPr="006B7500">
        <w:rPr>
          <w:rFonts w:ascii="Sylfaen" w:hAnsi="Sylfaen"/>
        </w:rPr>
        <w:tab/>
        <w:t>Согласно статье 29 Закона участник вправе требовать от заказчика разъяснения приглашения.</w:t>
      </w:r>
    </w:p>
    <w:p w:rsidR="006B7500" w:rsidRPr="006B7500" w:rsidRDefault="006B7500" w:rsidP="006B7500">
      <w:pPr>
        <w:widowControl w:val="0"/>
        <w:autoSpaceDE w:val="0"/>
        <w:autoSpaceDN w:val="0"/>
        <w:adjustRightInd w:val="0"/>
        <w:spacing w:after="160"/>
        <w:ind w:firstLine="567"/>
        <w:jc w:val="both"/>
        <w:rPr>
          <w:rFonts w:ascii="Sylfaen" w:hAnsi="Sylfaen"/>
        </w:rPr>
      </w:pPr>
      <w:r w:rsidRPr="006B7500">
        <w:rPr>
          <w:rFonts w:ascii="Sylfaen" w:hAnsi="Sylfaen"/>
        </w:rPr>
        <w:t>Участник имеет право в письменной форме требовать от комиссии разъяснения приглашения как минимум за один календарных дня до истечения окончательного срока подачи заявок. При этом разъяснение может потребоваться до 17:00 часов (по ереванскому времени) дня, указанного в настоящем пункте.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срока подачи заявок на процедуру. Запрос, указанный в настоящем пункте, участник представляет посредством направления на электронную почту секретаря комиссии. Разъяснение по запросу направляется с предусмотренной настоящим приглашением электронной почты секретаря комиссии путем направления запроса на полученную электронную почту участника.</w:t>
      </w:r>
    </w:p>
    <w:p w:rsidR="006B7500" w:rsidRPr="00D5091C" w:rsidRDefault="006B7500" w:rsidP="006B7500">
      <w:pPr>
        <w:widowControl w:val="0"/>
        <w:tabs>
          <w:tab w:val="left" w:pos="1134"/>
        </w:tabs>
        <w:spacing w:after="160"/>
        <w:ind w:firstLine="567"/>
        <w:jc w:val="both"/>
        <w:rPr>
          <w:rFonts w:ascii="Sylfaen" w:hAnsi="Sylfaen"/>
        </w:rPr>
      </w:pPr>
      <w:r w:rsidRPr="00D5091C">
        <w:rPr>
          <w:rFonts w:ascii="Sylfaen" w:hAnsi="Sylfaen"/>
        </w:rPr>
        <w:t>3.2.</w:t>
      </w:r>
      <w:r w:rsidRPr="00D5091C">
        <w:rPr>
          <w:rFonts w:ascii="Sylfaen" w:hAnsi="Sylfaen"/>
        </w:rPr>
        <w:tab/>
        <w:t>В день предоставления разъяснения объявление о запросе и о</w:t>
      </w:r>
      <w:r w:rsidRPr="00D5091C">
        <w:rPr>
          <w:rFonts w:ascii="Sylfaen" w:hAnsi="Sylfaen" w:cs="Courier New"/>
          <w:lang w:val="en-US"/>
        </w:rPr>
        <w:t> </w:t>
      </w:r>
      <w:r w:rsidRPr="00D5091C">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D5091C">
        <w:rPr>
          <w:rFonts w:ascii="Sylfaen" w:hAnsi="Sylfaen" w:cs="Courier New"/>
          <w:lang w:val="en-US"/>
        </w:rPr>
        <w:t> </w:t>
      </w:r>
      <w:r w:rsidRPr="00D5091C">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6B7500" w:rsidRPr="00D5091C" w:rsidRDefault="006B7500" w:rsidP="006B7500">
      <w:pPr>
        <w:widowControl w:val="0"/>
        <w:tabs>
          <w:tab w:val="left" w:pos="1134"/>
        </w:tabs>
        <w:autoSpaceDE w:val="0"/>
        <w:autoSpaceDN w:val="0"/>
        <w:adjustRightInd w:val="0"/>
        <w:spacing w:after="160"/>
        <w:ind w:firstLine="567"/>
        <w:jc w:val="both"/>
        <w:rPr>
          <w:rFonts w:ascii="Sylfaen" w:hAnsi="Sylfaen"/>
        </w:rPr>
      </w:pPr>
      <w:r w:rsidRPr="00D5091C">
        <w:rPr>
          <w:rFonts w:ascii="Sylfaen" w:hAnsi="Sylfaen"/>
        </w:rPr>
        <w:t>3.3.</w:t>
      </w:r>
      <w:r w:rsidRPr="00D5091C">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5091C">
        <w:rPr>
          <w:rFonts w:ascii="Sylfaen" w:hAnsi="Sylfaen"/>
          <w:lang w:val="hy-AM"/>
        </w:rPr>
        <w:t xml:space="preserve"> </w:t>
      </w:r>
      <w:r w:rsidRPr="00D5091C">
        <w:rPr>
          <w:rFonts w:ascii="Sylfaen" w:hAnsi="Sylfaen"/>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6B7500" w:rsidRPr="00D5091C" w:rsidRDefault="006B7500" w:rsidP="006B7500">
      <w:pPr>
        <w:widowControl w:val="0"/>
        <w:tabs>
          <w:tab w:val="left" w:pos="1134"/>
        </w:tabs>
        <w:autoSpaceDE w:val="0"/>
        <w:autoSpaceDN w:val="0"/>
        <w:adjustRightInd w:val="0"/>
        <w:spacing w:after="160"/>
        <w:ind w:firstLine="567"/>
        <w:jc w:val="both"/>
        <w:rPr>
          <w:rFonts w:ascii="Sylfaen" w:hAnsi="Sylfaen"/>
          <w:lang w:val="hy-AM"/>
        </w:rPr>
      </w:pPr>
      <w:r w:rsidRPr="00D5091C">
        <w:rPr>
          <w:rFonts w:ascii="Sylfaen" w:hAnsi="Sylfaen"/>
        </w:rPr>
        <w:t>3.4.</w:t>
      </w:r>
      <w:r w:rsidRPr="00D5091C">
        <w:rPr>
          <w:rFonts w:ascii="Sylfaen" w:hAnsi="Sylfaen"/>
        </w:rPr>
        <w:tab/>
        <w:t xml:space="preserve">В приглашение могут быть внесены изменения минимум за пять </w:t>
      </w:r>
      <w:r w:rsidRPr="00D5091C">
        <w:rPr>
          <w:rFonts w:ascii="Sylfaen" w:hAnsi="Sylfaen"/>
        </w:rPr>
        <w:lastRenderedPageBreak/>
        <w:t xml:space="preserve">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6B7500" w:rsidRPr="00D5091C" w:rsidRDefault="006B7500" w:rsidP="006B7500">
      <w:pPr>
        <w:widowControl w:val="0"/>
        <w:tabs>
          <w:tab w:val="left" w:pos="1134"/>
        </w:tabs>
        <w:autoSpaceDE w:val="0"/>
        <w:autoSpaceDN w:val="0"/>
        <w:adjustRightInd w:val="0"/>
        <w:spacing w:after="160"/>
        <w:ind w:firstLine="567"/>
        <w:jc w:val="both"/>
        <w:rPr>
          <w:rFonts w:ascii="Sylfaen" w:hAnsi="Sylfaen" w:cs="Arial Unicode"/>
          <w:lang w:val="hy-AM"/>
        </w:rPr>
      </w:pPr>
      <w:r w:rsidRPr="00D5091C">
        <w:rPr>
          <w:rFonts w:ascii="Sylfaen" w:hAnsi="Sylfaen"/>
          <w:lang w:val="hy-AM"/>
        </w:rPr>
        <w:t>3.5</w:t>
      </w:r>
      <w:r w:rsidRPr="00D5091C">
        <w:rPr>
          <w:rFonts w:ascii="Sylfaen" w:hAnsi="Sylfaen"/>
        </w:rPr>
        <w:t xml:space="preserve"> </w:t>
      </w:r>
      <w:r w:rsidRPr="00D5091C">
        <w:rPr>
          <w:rFonts w:ascii="Sylfaen" w:hAnsi="Sylfaen"/>
          <w:lang w:val="hy-AM"/>
        </w:rPr>
        <w:t>Кажд</w:t>
      </w:r>
      <w:r w:rsidRPr="00D5091C">
        <w:rPr>
          <w:rFonts w:ascii="Sylfaen" w:hAnsi="Sylfaen"/>
        </w:rPr>
        <w:t>ое лицо</w:t>
      </w:r>
      <w:r w:rsidRPr="00D5091C">
        <w:rPr>
          <w:rFonts w:ascii="Sylfaen" w:hAnsi="Sylfaen"/>
          <w:lang w:val="hy-AM"/>
        </w:rPr>
        <w:t xml:space="preserve"> без указания имени, до истечения срока, установленного для внесения изменений в приглашение, </w:t>
      </w:r>
      <w:r w:rsidRPr="00D5091C">
        <w:rPr>
          <w:rFonts w:ascii="Sylfaen" w:hAnsi="Sylfaen"/>
        </w:rPr>
        <w:t xml:space="preserve">имеет право </w:t>
      </w:r>
      <w:r w:rsidRPr="00D5091C">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5091C">
        <w:rPr>
          <w:rFonts w:ascii="Sylfaen" w:hAnsi="Sylfaen"/>
        </w:rPr>
        <w:t xml:space="preserve"> </w:t>
      </w:r>
      <w:r w:rsidRPr="00D5091C">
        <w:rPr>
          <w:rFonts w:ascii="Sylfaen" w:hAnsi="Sylfaen"/>
          <w:lang w:val="hy-AM"/>
        </w:rPr>
        <w:t>с точки зрения предусмотренных Законом требований обеспечения конкуренции и исключения дискриминации</w:t>
      </w:r>
      <w:r w:rsidRPr="00D5091C">
        <w:rPr>
          <w:rFonts w:ascii="Sylfaen" w:hAnsi="Sylfaen"/>
        </w:rPr>
        <w:t>.</w:t>
      </w:r>
      <w:r w:rsidRPr="00D5091C">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B7500" w:rsidRPr="006B7500" w:rsidRDefault="006B7500" w:rsidP="006B7500">
      <w:pPr>
        <w:widowControl w:val="0"/>
        <w:tabs>
          <w:tab w:val="left" w:pos="1134"/>
        </w:tabs>
        <w:autoSpaceDE w:val="0"/>
        <w:autoSpaceDN w:val="0"/>
        <w:adjustRightInd w:val="0"/>
        <w:spacing w:after="160"/>
        <w:ind w:firstLine="567"/>
        <w:jc w:val="both"/>
        <w:rPr>
          <w:rFonts w:ascii="Sylfaen" w:hAnsi="Sylfaen" w:cs="Arial Unicode"/>
        </w:rPr>
      </w:pPr>
      <w:r w:rsidRPr="006B7500">
        <w:rPr>
          <w:rFonts w:ascii="Sylfaen" w:hAnsi="Sylfaen"/>
        </w:rPr>
        <w:t>3.</w:t>
      </w:r>
      <w:r w:rsidRPr="006B7500">
        <w:rPr>
          <w:rFonts w:ascii="Sylfaen" w:hAnsi="Sylfaen"/>
          <w:lang w:val="hy-AM"/>
        </w:rPr>
        <w:t>6</w:t>
      </w:r>
      <w:r w:rsidRPr="006B7500">
        <w:rPr>
          <w:rFonts w:ascii="Sylfaen" w:hAnsi="Sylfaen"/>
        </w:rPr>
        <w:t>.</w:t>
      </w:r>
      <w:r w:rsidRPr="006B7500">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6B7500">
        <w:rPr>
          <w:rFonts w:ascii="Sylfaen" w:hAnsi="Sylfaen" w:cs="Courier New"/>
          <w:lang w:val="en-US"/>
        </w:rPr>
        <w:t> </w:t>
      </w:r>
      <w:r w:rsidRPr="006B7500">
        <w:rPr>
          <w:rFonts w:ascii="Sylfaen" w:hAnsi="Sylfaen"/>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217628" w:rsidRDefault="00217628" w:rsidP="00217628">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217628" w:rsidRPr="00C251A5" w:rsidRDefault="00217628" w:rsidP="00217628">
      <w:pPr>
        <w:pStyle w:val="BodyTextIndent2"/>
        <w:widowControl w:val="0"/>
        <w:spacing w:after="160" w:line="240" w:lineRule="auto"/>
        <w:ind w:firstLine="567"/>
        <w:rPr>
          <w:rFonts w:ascii="GHEA Grapalat" w:hAnsi="GHEA Grapalat" w:cs="Sylfaen"/>
          <w:b/>
          <w:sz w:val="24"/>
          <w:szCs w:val="24"/>
        </w:rPr>
      </w:pPr>
      <w:r w:rsidRPr="00C251A5">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217628" w:rsidRPr="009044F1" w:rsidRDefault="00217628" w:rsidP="0021762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217628" w:rsidRPr="005114D0" w:rsidRDefault="00217628" w:rsidP="0021762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Pr="007C6E16">
        <w:rPr>
          <w:rFonts w:ascii="GHEA Grapalat" w:hAnsi="GHEA Grapalat"/>
          <w:sz w:val="24"/>
          <w:szCs w:val="24"/>
        </w:rPr>
        <w:t>запрос котировок</w:t>
      </w:r>
      <w:r w:rsidRPr="009044F1">
        <w:rPr>
          <w:rFonts w:ascii="GHEA Grapalat" w:hAnsi="GHEA Grapalat"/>
          <w:sz w:val="24"/>
          <w:szCs w:val="24"/>
        </w:rPr>
        <w:t>.</w:t>
      </w:r>
    </w:p>
    <w:p w:rsidR="00217628" w:rsidRPr="002C7467" w:rsidRDefault="00217628" w:rsidP="00217628">
      <w:pPr>
        <w:pStyle w:val="BodyTextIndent2"/>
        <w:widowControl w:val="0"/>
        <w:tabs>
          <w:tab w:val="left" w:pos="1134"/>
        </w:tabs>
        <w:spacing w:after="160"/>
        <w:ind w:firstLine="567"/>
        <w:rPr>
          <w:rFonts w:ascii="GHEA Grapalat" w:hAnsi="GHEA Grapalat" w:cs="Sylfaen"/>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г.Ереван, ул. Бузанда 1/4, не позднее, чем 1</w:t>
      </w:r>
      <w:r w:rsidR="00A95F9A" w:rsidRPr="00DE4A1F">
        <w:rPr>
          <w:rFonts w:ascii="GHEA Grapalat" w:hAnsi="GHEA Grapalat"/>
          <w:b/>
          <w:sz w:val="24"/>
          <w:szCs w:val="24"/>
        </w:rPr>
        <w:t>1</w:t>
      </w:r>
      <w:r w:rsidRPr="002C7467">
        <w:rPr>
          <w:rFonts w:ascii="GHEA Grapalat" w:hAnsi="GHEA Grapalat"/>
          <w:b/>
          <w:sz w:val="24"/>
          <w:szCs w:val="24"/>
        </w:rPr>
        <w:t xml:space="preserve">:00  часов </w:t>
      </w:r>
      <w:r w:rsidR="00A95F9A" w:rsidRPr="00DE4A1F">
        <w:rPr>
          <w:rFonts w:ascii="GHEA Grapalat" w:hAnsi="GHEA Grapalat"/>
          <w:b/>
          <w:sz w:val="24"/>
          <w:szCs w:val="24"/>
        </w:rPr>
        <w:t>3</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217628" w:rsidRDefault="00217628" w:rsidP="00217628">
      <w:pPr>
        <w:widowControl w:val="0"/>
        <w:tabs>
          <w:tab w:val="left" w:pos="1134"/>
        </w:tabs>
        <w:spacing w:after="160"/>
        <w:ind w:firstLine="567"/>
        <w:jc w:val="both"/>
        <w:rPr>
          <w:rFonts w:ascii="GHEA Grapalat" w:hAnsi="GHEA Grapalat" w:cs="Sylfaen"/>
        </w:rPr>
      </w:pPr>
      <w:r>
        <w:rPr>
          <w:rFonts w:ascii="GHEA Grapalat" w:hAnsi="GHEA Grapalat"/>
        </w:rPr>
        <w:t xml:space="preserve">Заявки на процедуру получает и в журнале регистрации заявок регистрирует секретарь комиссии </w:t>
      </w:r>
      <w:r w:rsidRPr="00413E59">
        <w:rPr>
          <w:rFonts w:ascii="GHEA Grapalat" w:hAnsi="GHEA Grapalat"/>
        </w:rPr>
        <w:t>Армен Минасяан</w:t>
      </w:r>
      <w:r>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B95CEC" w:rsidRDefault="00EA0D10" w:rsidP="00B46D58">
      <w:pPr>
        <w:pStyle w:val="norm"/>
        <w:widowControl w:val="0"/>
        <w:tabs>
          <w:tab w:val="left" w:pos="1134"/>
        </w:tabs>
        <w:spacing w:after="160" w:line="240" w:lineRule="auto"/>
        <w:ind w:firstLine="284"/>
        <w:rPr>
          <w:rFonts w:ascii="GHEA Grapalat" w:hAnsi="GHEA Grapalat"/>
          <w:b/>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B95CEC">
        <w:rPr>
          <w:rFonts w:ascii="GHEA Grapalat" w:hAnsi="GHEA Grapalat"/>
          <w:b/>
          <w:sz w:val="24"/>
          <w:szCs w:val="24"/>
        </w:rPr>
        <w:t>технические характеристики</w:t>
      </w:r>
      <w:r w:rsidR="00932115" w:rsidRPr="00B95CEC">
        <w:rPr>
          <w:rFonts w:ascii="GHEA Grapalat" w:hAnsi="GHEA Grapalat" w:cs="Sylfaen"/>
          <w:b/>
          <w:sz w:val="24"/>
          <w:szCs w:val="24"/>
        </w:rPr>
        <w:t xml:space="preserve"> предлагаемого им товара</w:t>
      </w:r>
      <w:r w:rsidR="005F25EF" w:rsidRPr="00B95CEC">
        <w:rPr>
          <w:rFonts w:ascii="GHEA Grapalat" w:hAnsi="GHEA Grapalat"/>
          <w:b/>
          <w:sz w:val="24"/>
          <w:szCs w:val="24"/>
        </w:rPr>
        <w:t xml:space="preserve">, а также товарный знак, </w:t>
      </w:r>
      <w:r w:rsidR="00932115" w:rsidRPr="00B95CEC">
        <w:rPr>
          <w:rFonts w:ascii="GHEA Grapalat" w:hAnsi="GHEA Grapalat" w:cs="Sylfaen"/>
          <w:b/>
          <w:sz w:val="24"/>
          <w:szCs w:val="24"/>
        </w:rPr>
        <w:t>фирменное наименование, марка и</w:t>
      </w:r>
      <w:r w:rsidR="00932115" w:rsidRPr="00B95CEC">
        <w:rPr>
          <w:rFonts w:ascii="GHEA Grapalat" w:hAnsi="GHEA Grapalat"/>
          <w:b/>
          <w:sz w:val="24"/>
          <w:szCs w:val="24"/>
        </w:rPr>
        <w:t xml:space="preserve"> </w:t>
      </w:r>
      <w:r w:rsidR="005F25EF" w:rsidRPr="00B95CEC">
        <w:rPr>
          <w:rFonts w:ascii="GHEA Grapalat" w:hAnsi="GHEA Grapalat"/>
          <w:b/>
          <w:sz w:val="24"/>
          <w:szCs w:val="24"/>
        </w:rPr>
        <w:t>наименование производителя, (далее — полное описание товара</w:t>
      </w:r>
      <w:r w:rsidR="005F25EF" w:rsidRPr="00B95CEC">
        <w:rPr>
          <w:rFonts w:ascii="GHEA Grapalat" w:hAnsi="GHEA Grapalat"/>
          <w:b/>
        </w:rPr>
        <w:t>)</w:t>
      </w:r>
      <w:r w:rsidR="00B82520" w:rsidRPr="00B95CEC">
        <w:rPr>
          <w:rFonts w:ascii="GHEA Grapalat" w:hAnsi="GHEA Grapalat"/>
          <w:b/>
        </w:rPr>
        <w:t xml:space="preserve">. </w:t>
      </w:r>
      <w:r w:rsidR="00B82520" w:rsidRPr="00B95CEC">
        <w:rPr>
          <w:rFonts w:ascii="GHEA Grapalat" w:hAnsi="GHEA Grapalat"/>
          <w:b/>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B95CEC" w:rsidDel="001B47B5">
        <w:rPr>
          <w:rFonts w:ascii="GHEA Grapalat" w:hAnsi="GHEA Grapalat"/>
          <w:b/>
        </w:rPr>
        <w:t xml:space="preserve"> </w:t>
      </w:r>
      <w:r w:rsidR="00EA6AE0" w:rsidRPr="00B95CEC">
        <w:rPr>
          <w:rStyle w:val="FootnoteReference"/>
          <w:rFonts w:ascii="GHEA Grapalat" w:hAnsi="GHEA Grapalat" w:cs="Sylfaen"/>
          <w:b/>
          <w:sz w:val="24"/>
          <w:szCs w:val="24"/>
        </w:rPr>
        <w:footnoteReference w:customMarkFollows="1" w:id="1"/>
        <w:t>7</w:t>
      </w:r>
      <w:r w:rsidR="005F25EF" w:rsidRPr="00B95CEC">
        <w:rPr>
          <w:rFonts w:ascii="GHEA Grapalat" w:hAnsi="GHEA Grapalat" w:cs="Sylfaen"/>
          <w:b/>
          <w:sz w:val="24"/>
          <w:szCs w:val="24"/>
        </w:rPr>
        <w:t>:</w:t>
      </w:r>
      <w:r w:rsidR="00932115" w:rsidRPr="00B95CEC">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95CEC" w:rsidRPr="009044F1" w:rsidRDefault="00B95CEC" w:rsidP="00B95CEC">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Pr="00016450">
        <w:rPr>
          <w:rFonts w:ascii="GHEA Grapalat" w:hAnsi="GHEA Grapalat"/>
        </w:rPr>
        <w:t>"</w:t>
      </w:r>
      <w:r w:rsidR="007714F1" w:rsidRPr="00DE4A1F">
        <w:rPr>
          <w:rFonts w:ascii="GHEA Grapalat" w:hAnsi="GHEA Grapalat"/>
        </w:rPr>
        <w:t>5</w:t>
      </w:r>
      <w:r>
        <w:rPr>
          <w:rFonts w:ascii="GHEA Grapalat" w:hAnsi="GHEA Grapalat"/>
          <w:sz w:val="24"/>
          <w:szCs w:val="24"/>
        </w:rPr>
        <w:t>"-</w:t>
      </w:r>
      <w:r w:rsidRPr="009044F1">
        <w:rPr>
          <w:rFonts w:ascii="GHEA Grapalat" w:hAnsi="GHEA Grapalat"/>
          <w:sz w:val="24"/>
          <w:szCs w:val="24"/>
        </w:rPr>
        <w:t>й день в "</w:t>
      </w:r>
      <w:r w:rsidRPr="00016450">
        <w:rPr>
          <w:rFonts w:ascii="GHEA Grapalat" w:hAnsi="GHEA Grapalat"/>
        </w:rPr>
        <w:t>"</w:t>
      </w:r>
      <w:r w:rsidRPr="00EB1B19">
        <w:rPr>
          <w:rFonts w:ascii="GHEA Grapalat" w:hAnsi="GHEA Grapalat"/>
        </w:rPr>
        <w:t>1</w:t>
      </w:r>
      <w:r w:rsidR="007714F1" w:rsidRPr="00DE4A1F">
        <w:rPr>
          <w:rFonts w:ascii="GHEA Grapalat" w:hAnsi="GHEA Grapalat"/>
        </w:rPr>
        <w:t>2</w:t>
      </w:r>
      <w:r w:rsidRPr="00EB1B19">
        <w:rPr>
          <w:rFonts w:ascii="GHEA Grapalat" w:hAnsi="GHEA Grapalat"/>
        </w:rPr>
        <w:t>:</w:t>
      </w:r>
      <w:r w:rsidRPr="00C90F08">
        <w:rPr>
          <w:rFonts w:ascii="GHEA Grapalat" w:hAnsi="GHEA Grapalat"/>
        </w:rPr>
        <w:t>0</w:t>
      </w:r>
      <w:r w:rsidRPr="00EB1B19">
        <w:rPr>
          <w:rFonts w:ascii="GHEA Grapalat" w:hAnsi="GHEA Grapalat"/>
        </w:rPr>
        <w:t>0</w:t>
      </w:r>
      <w:r w:rsidRPr="00016450">
        <w:rPr>
          <w:rFonts w:ascii="GHEA Grapalat" w:hAnsi="GHEA Grapalat"/>
        </w:rPr>
        <w:t xml:space="preserve">" </w:t>
      </w:r>
      <w:r w:rsidRPr="009044F1">
        <w:rPr>
          <w:rFonts w:ascii="GHEA Grapalat" w:hAnsi="GHEA Grapalat"/>
          <w:sz w:val="24"/>
          <w:szCs w:val="24"/>
        </w:rPr>
        <w:t xml:space="preserve">" 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B95CEC" w:rsidRDefault="00B95CEC" w:rsidP="00B95CEC">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 xml:space="preserve">рабочих дней со дня </w:t>
      </w:r>
      <w:r w:rsidR="009A796C" w:rsidRPr="009044F1">
        <w:rPr>
          <w:rFonts w:ascii="GHEA Grapalat" w:hAnsi="GHEA Grapalat"/>
        </w:rPr>
        <w:lastRenderedPageBreak/>
        <w:t>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w:t>
      </w:r>
      <w:r w:rsidR="00B95CEC" w:rsidRPr="009044F1">
        <w:rPr>
          <w:rFonts w:ascii="GHEA Grapalat" w:hAnsi="GHEA Grapalat"/>
          <w:i w:val="0"/>
          <w:sz w:val="24"/>
          <w:szCs w:val="24"/>
        </w:rPr>
        <w:t xml:space="preserve">они сопоставляются с драмом Республики Армения по курсу </w:t>
      </w:r>
      <w:r w:rsidR="00B95CEC" w:rsidRPr="00C90F08">
        <w:rPr>
          <w:rFonts w:ascii="GHEA Grapalat" w:hAnsi="GHEA Grapalat"/>
          <w:i w:val="0"/>
          <w:sz w:val="24"/>
          <w:szCs w:val="24"/>
        </w:rPr>
        <w:t xml:space="preserve">ЦБ </w:t>
      </w:r>
      <w:r w:rsidR="00B95CEC" w:rsidRPr="00016450">
        <w:rPr>
          <w:rFonts w:ascii="GHEA Grapalat" w:hAnsi="GHEA Grapalat"/>
          <w:i w:val="0"/>
          <w:sz w:val="24"/>
          <w:szCs w:val="24"/>
        </w:rPr>
        <w:t xml:space="preserve"> </w:t>
      </w:r>
      <w:r w:rsidR="00B95CEC" w:rsidRPr="00C90F08">
        <w:rPr>
          <w:rFonts w:ascii="GHEA Grapalat" w:hAnsi="GHEA Grapalat"/>
          <w:i w:val="0"/>
          <w:sz w:val="24"/>
          <w:szCs w:val="24"/>
        </w:rPr>
        <w:t>Армении</w:t>
      </w:r>
      <w:r w:rsidR="00B95CEC" w:rsidRPr="00AA5BD2">
        <w:rPr>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2"/>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w:t>
      </w:r>
      <w:r w:rsidRPr="009044F1">
        <w:rPr>
          <w:rFonts w:ascii="GHEA Grapalat" w:hAnsi="GHEA Grapalat"/>
          <w:sz w:val="24"/>
          <w:szCs w:val="24"/>
        </w:rPr>
        <w:lastRenderedPageBreak/>
        <w:t>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 xml:space="preserve">или если наименьшие цены равны, то </w:t>
      </w:r>
      <w:r w:rsidR="009B6D58" w:rsidRPr="009044F1">
        <w:rPr>
          <w:rFonts w:ascii="GHEA Grapalat" w:hAnsi="GHEA Grapalat"/>
          <w:sz w:val="24"/>
          <w:szCs w:val="24"/>
        </w:rPr>
        <w:lastRenderedPageBreak/>
        <w:t>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w:t>
      </w:r>
      <w:r w:rsidRPr="009044F1">
        <w:rPr>
          <w:rFonts w:ascii="GHEA Grapalat" w:hAnsi="GHEA Grapalat"/>
          <w:sz w:val="24"/>
          <w:szCs w:val="24"/>
        </w:rPr>
        <w:lastRenderedPageBreak/>
        <w:t xml:space="preserve">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w:t>
      </w:r>
      <w:r w:rsidR="00A74478" w:rsidRPr="00A74478">
        <w:rPr>
          <w:rFonts w:ascii="GHEA Grapalat" w:hAnsi="GHEA Grapalat"/>
          <w:sz w:val="24"/>
          <w:szCs w:val="24"/>
        </w:rPr>
        <w:lastRenderedPageBreak/>
        <w:t xml:space="preserve">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95CEC" w:rsidRDefault="00A150A9" w:rsidP="00B46D58">
      <w:pPr>
        <w:pStyle w:val="BodyTextIndent2"/>
        <w:widowControl w:val="0"/>
        <w:tabs>
          <w:tab w:val="left" w:pos="1276"/>
        </w:tabs>
        <w:spacing w:after="160" w:line="240" w:lineRule="auto"/>
        <w:ind w:firstLine="567"/>
        <w:rPr>
          <w:rFonts w:ascii="GHEA Grapalat" w:hAnsi="GHEA Grapalat"/>
          <w:b/>
          <w:sz w:val="24"/>
          <w:szCs w:val="24"/>
        </w:rPr>
      </w:pPr>
      <w:r w:rsidRPr="00B95CEC">
        <w:rPr>
          <w:rFonts w:ascii="GHEA Grapalat" w:hAnsi="GHEA Grapalat"/>
          <w:b/>
          <w:sz w:val="24"/>
          <w:szCs w:val="24"/>
        </w:rPr>
        <w:t>8.</w:t>
      </w:r>
      <w:r w:rsidR="000E624C" w:rsidRPr="00B95CEC">
        <w:rPr>
          <w:rFonts w:ascii="GHEA Grapalat" w:hAnsi="GHEA Grapalat"/>
          <w:b/>
          <w:sz w:val="24"/>
          <w:szCs w:val="24"/>
          <w:lang w:val="hy-AM"/>
        </w:rPr>
        <w:t>1</w:t>
      </w:r>
      <w:r w:rsidR="00B325AF" w:rsidRPr="00B95CEC">
        <w:rPr>
          <w:rFonts w:ascii="GHEA Grapalat" w:hAnsi="GHEA Grapalat"/>
          <w:b/>
          <w:sz w:val="24"/>
          <w:szCs w:val="24"/>
        </w:rPr>
        <w:t>8</w:t>
      </w:r>
      <w:r w:rsidRPr="00B95CEC">
        <w:rPr>
          <w:rFonts w:ascii="GHEA Grapalat" w:hAnsi="GHEA Grapalat"/>
          <w:b/>
          <w:sz w:val="24"/>
          <w:szCs w:val="24"/>
        </w:rPr>
        <w:t>.</w:t>
      </w:r>
      <w:r w:rsidR="00EE0CB1" w:rsidRPr="00B95CEC">
        <w:rPr>
          <w:rFonts w:ascii="GHEA Grapalat" w:hAnsi="GHEA Grapalat"/>
          <w:b/>
          <w:sz w:val="24"/>
          <w:szCs w:val="24"/>
        </w:rPr>
        <w:tab/>
      </w:r>
      <w:r w:rsidRPr="00B95CEC">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95CEC">
        <w:rPr>
          <w:rStyle w:val="FootnoteReference"/>
          <w:rFonts w:ascii="GHEA Grapalat" w:hAnsi="GHEA Grapalat"/>
          <w:b/>
          <w:sz w:val="24"/>
          <w:szCs w:val="24"/>
        </w:rPr>
        <w:footnoteReference w:customMarkFollows="1" w:id="3"/>
        <w:t>11</w:t>
      </w:r>
      <w:r w:rsidRPr="00B95CEC">
        <w:rPr>
          <w:rFonts w:ascii="GHEA Grapalat" w:hAnsi="GHEA Grapalat"/>
          <w:b/>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краткую информацию об оценке заявок,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B95CEC" w:rsidRPr="00D15215" w:rsidRDefault="00B95CEC" w:rsidP="00B95CEC">
      <w:pPr>
        <w:pStyle w:val="BodyTextIndent2"/>
        <w:widowControl w:val="0"/>
        <w:spacing w:after="160" w:line="240" w:lineRule="auto"/>
        <w:ind w:firstLine="567"/>
        <w:rPr>
          <w:rFonts w:ascii="GHEA Grapalat" w:hAnsi="GHEA Grapalat"/>
          <w:b/>
          <w:i/>
          <w:sz w:val="24"/>
          <w:szCs w:val="24"/>
        </w:rPr>
      </w:pPr>
      <w:r w:rsidRPr="00D15215">
        <w:rPr>
          <w:rFonts w:ascii="GHEA Grapalat" w:hAnsi="GHEA Grapalat"/>
          <w:b/>
          <w:sz w:val="24"/>
          <w:szCs w:val="24"/>
        </w:rPr>
        <w:t>Период ожидания в случае настоящей процедуры составляет "5"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F50B0E" w:rsidRPr="009044F1" w:rsidRDefault="00F50B0E" w:rsidP="00F50B0E">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F50B0E"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-и</w:t>
      </w:r>
      <w:r w:rsidRPr="00196B14">
        <w:rPr>
          <w:rFonts w:ascii="GHEA Grapalat" w:hAnsi="GHEA Grapalat"/>
        </w:rPr>
        <w:t xml:space="preserve"> </w:t>
      </w:r>
      <w:r w:rsidRPr="009044F1">
        <w:rPr>
          <w:rFonts w:ascii="GHEA Grapalat" w:hAnsi="GHEA Grapalat"/>
        </w:rPr>
        <w:t>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F50B0E" w:rsidRPr="003D57AD" w:rsidRDefault="00F50B0E" w:rsidP="00F50B0E">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w:t>
      </w:r>
      <w:r w:rsidRPr="00370E40">
        <w:rPr>
          <w:rFonts w:ascii="GHEA Grapalat" w:hAnsi="GHEA Grapalat"/>
        </w:rPr>
        <w:t>ценового предложения отобранного участника. 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w:t>
      </w:r>
      <w:r>
        <w:rPr>
          <w:rFonts w:ascii="GHEA Grapalat" w:hAnsi="GHEA Grapalat"/>
        </w:rPr>
        <w:t>ожение 4. 2) или наличных денег</w:t>
      </w:r>
      <w:r w:rsidRPr="00174059">
        <w:rPr>
          <w:rFonts w:ascii="GHEA Grapalat" w:hAnsi="GHEA Grapalat"/>
        </w:rPr>
        <w:t>.</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F50B0E" w:rsidRPr="00BF3E44" w:rsidRDefault="00F50B0E" w:rsidP="00F50B0E">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ourier New" w:hAnsi="Courier New" w:cs="Courier New"/>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казначействе на имя уполномоченного органа.</w:t>
      </w:r>
    </w:p>
    <w:p w:rsidR="00F50B0E" w:rsidRPr="00CE31A0" w:rsidRDefault="00F50B0E" w:rsidP="00F50B0E">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50B0E" w:rsidRPr="004408E1" w:rsidRDefault="00F50B0E" w:rsidP="00F50B0E">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F50B0E" w:rsidRPr="000C5529" w:rsidRDefault="00F50B0E" w:rsidP="00F50B0E">
      <w:pPr>
        <w:widowControl w:val="0"/>
        <w:tabs>
          <w:tab w:val="left" w:pos="1276"/>
        </w:tabs>
        <w:spacing w:after="160"/>
        <w:ind w:firstLine="567"/>
        <w:jc w:val="both"/>
        <w:rPr>
          <w:rFonts w:ascii="GHEA Grapalat" w:hAnsi="GHEA Grapalat"/>
          <w:lang w:val="hy-AM"/>
        </w:rPr>
      </w:pPr>
      <w:r w:rsidRPr="000C5529">
        <w:rPr>
          <w:rFonts w:ascii="GHEA Grapalat" w:hAnsi="GHEA Grapalat"/>
          <w:lang w:val="hy-AM"/>
        </w:rPr>
        <w:t>---------------------------</w:t>
      </w:r>
    </w:p>
    <w:p w:rsidR="00F50B0E" w:rsidRPr="00564A46" w:rsidRDefault="00F50B0E" w:rsidP="00F50B0E">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Если цена данного лота по заявке на закупку</w:t>
      </w:r>
      <w:r w:rsidRPr="00564A46">
        <w:rPr>
          <w:rFonts w:ascii="MS Gothic" w:eastAsia="MS Gothic" w:hAnsi="MS Gothic" w:cs="MS Gothic" w:hint="eastAsia"/>
          <w:i/>
        </w:rPr>
        <w:t>․</w:t>
      </w:r>
    </w:p>
    <w:p w:rsidR="00F50B0E" w:rsidRPr="00564A46" w:rsidRDefault="00F50B0E" w:rsidP="00F50B0E">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r w:rsidRPr="00564A46">
        <w:rPr>
          <w:rFonts w:ascii="MS Gothic" w:eastAsia="MS Gothic" w:hAnsi="MS Gothic" w:cs="MS Gothic" w:hint="eastAsia"/>
          <w:i/>
        </w:rPr>
        <w:t>․</w:t>
      </w:r>
    </w:p>
    <w:p w:rsidR="00F50B0E" w:rsidRPr="00564A46" w:rsidRDefault="00F50B0E" w:rsidP="00F50B0E">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F50B0E" w:rsidRPr="00564A46" w:rsidRDefault="00F50B0E" w:rsidP="00F50B0E">
      <w:pPr>
        <w:pStyle w:val="FootnoteText"/>
        <w:jc w:val="both"/>
        <w:rPr>
          <w:rFonts w:asciiTheme="minorHAnsi" w:hAnsiTheme="minorHAnsi"/>
          <w:i/>
          <w:lang w:val="hy-AM"/>
        </w:rPr>
      </w:pPr>
      <w:r w:rsidRPr="00564A46">
        <w:rPr>
          <w:rFonts w:asciiTheme="minorHAnsi" w:hAnsiTheme="minorHAnsi"/>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F50B0E" w:rsidRPr="00FF309F" w:rsidRDefault="00F50B0E" w:rsidP="00F50B0E">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F50B0E" w:rsidRPr="009044F1" w:rsidRDefault="00F50B0E" w:rsidP="00F50B0E">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w:t>
      </w:r>
      <w:r w:rsidRPr="002406D8">
        <w:rPr>
          <w:rFonts w:ascii="GHEA Grapalat" w:hAnsi="GHEA Grapalat" w:cs="Sylfaen"/>
        </w:rPr>
        <w:lastRenderedPageBreak/>
        <w:t>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F50B0E"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sidRPr="00402E2C">
        <w:rPr>
          <w:rFonts w:ascii="GHEA Grapalat" w:hAnsi="GHEA Grapalat"/>
        </w:rPr>
        <w:t>в одностороннем порядке утвержденного заявления-в виде неустойки (приложение 5.1) или наличных денег</w:t>
      </w:r>
      <w:r w:rsidRPr="00402E2C">
        <w:t xml:space="preserve"> </w:t>
      </w:r>
      <w:r>
        <w:rPr>
          <w:rStyle w:val="FootnoteReference"/>
          <w:rFonts w:ascii="GHEA Grapalat" w:hAnsi="GHEA Grapalat"/>
        </w:rPr>
        <w:footnoteReference w:customMarkFollows="1" w:id="4"/>
        <w:t>13</w:t>
      </w:r>
      <w:r>
        <w:rPr>
          <w:rFonts w:ascii="GHEA Grapalat" w:hAnsi="GHEA Grapalat"/>
        </w:rPr>
        <w:t>.</w:t>
      </w:r>
    </w:p>
    <w:p w:rsidR="00F50B0E" w:rsidRPr="0025254A" w:rsidRDefault="00F50B0E" w:rsidP="00F50B0E">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F50B0E" w:rsidRPr="00DC30CC"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F50B0E"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F50B0E" w:rsidRPr="00250377" w:rsidRDefault="00F50B0E" w:rsidP="00F50B0E">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50B0E" w:rsidRPr="009044F1" w:rsidRDefault="00F50B0E" w:rsidP="00F50B0E">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F50B0E" w:rsidRDefault="00F50B0E" w:rsidP="00F50B0E">
      <w:pPr>
        <w:widowControl w:val="0"/>
        <w:tabs>
          <w:tab w:val="left" w:pos="1134"/>
        </w:tabs>
        <w:spacing w:after="160"/>
        <w:ind w:firstLine="567"/>
        <w:jc w:val="both"/>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F50B0E" w:rsidRPr="009044F1" w:rsidRDefault="00F50B0E" w:rsidP="00F50B0E">
      <w:pPr>
        <w:rPr>
          <w:rFonts w:ascii="GHEA Grapalat" w:hAnsi="GHEA Grapalat" w:cs="Arial"/>
          <w:b/>
        </w:rPr>
      </w:pPr>
    </w:p>
    <w:p w:rsidR="00F50B0E" w:rsidRPr="009044F1" w:rsidRDefault="00F50B0E" w:rsidP="00F50B0E">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rsidR="00F50B0E" w:rsidRPr="009044F1" w:rsidRDefault="00F50B0E" w:rsidP="00F50B0E">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F50B0E" w:rsidRPr="009044F1" w:rsidRDefault="00F50B0E" w:rsidP="00F50B0E">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F50B0E" w:rsidRPr="009044F1" w:rsidRDefault="00F50B0E" w:rsidP="00F50B0E">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F50B0E" w:rsidRPr="00D3436F" w:rsidRDefault="00F50B0E" w:rsidP="00F50B0E">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F50B0E" w:rsidRPr="009044F1" w:rsidRDefault="00F50B0E" w:rsidP="00F50B0E">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наименования (имени, фамилии, копии документа, удостоверяющего </w:t>
      </w:r>
      <w:r w:rsidRPr="009044F1">
        <w:rPr>
          <w:rFonts w:ascii="GHEA Grapalat" w:hAnsi="GHEA Grapalat"/>
        </w:rPr>
        <w:lastRenderedPageBreak/>
        <w:t>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w:t>
      </w:r>
      <w:r w:rsidR="00A677CD">
        <w:rPr>
          <w:rFonts w:ascii="GHEA Grapalat" w:hAnsi="GHEA Grapalat"/>
        </w:rPr>
        <w:lastRenderedPageBreak/>
        <w:t>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5"/>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6"/>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9044F1">
        <w:rPr>
          <w:rFonts w:ascii="GHEA Grapalat" w:hAnsi="GHEA Grapalat"/>
        </w:rPr>
        <w:lastRenderedPageBreak/>
        <w:t>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B73582" w:rsidRPr="002658C9" w:rsidRDefault="00B73582" w:rsidP="00B73582">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B73582" w:rsidRPr="002658C9" w:rsidRDefault="00B73582" w:rsidP="00B73582">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Pr="007C6E16">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B73582" w:rsidRPr="002658C9" w:rsidRDefault="00B73582" w:rsidP="00B73582">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73582" w:rsidRPr="002658C9" w:rsidRDefault="00B73582" w:rsidP="00B73582">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B73582" w:rsidRPr="002658C9" w:rsidRDefault="00B73582" w:rsidP="00B73582">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B73582" w:rsidRPr="002658C9" w:rsidRDefault="00B73582" w:rsidP="00B73582">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B73582" w:rsidRPr="002658C9" w:rsidRDefault="00B73582" w:rsidP="00B73582">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B73582" w:rsidRPr="002658C9" w:rsidRDefault="00B73582" w:rsidP="00B73582">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B73582" w:rsidRDefault="00B73582" w:rsidP="00B73582">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DE4A1F" w:rsidRDefault="00654E19" w:rsidP="00B46D58">
      <w:pPr>
        <w:pStyle w:val="norm"/>
        <w:widowControl w:val="0"/>
        <w:spacing w:after="160" w:line="240" w:lineRule="auto"/>
        <w:ind w:firstLine="284"/>
        <w:jc w:val="right"/>
        <w:rPr>
          <w:rFonts w:ascii="GHEA Grapalat" w:hAnsi="GHEA Grapalat"/>
          <w:b/>
          <w:sz w:val="24"/>
          <w:szCs w:val="24"/>
        </w:rPr>
      </w:pPr>
    </w:p>
    <w:p w:rsidR="00B73582" w:rsidRPr="00DE4A1F" w:rsidRDefault="00B73582" w:rsidP="00B46D58">
      <w:pPr>
        <w:pStyle w:val="norm"/>
        <w:widowControl w:val="0"/>
        <w:spacing w:after="160" w:line="240" w:lineRule="auto"/>
        <w:ind w:firstLine="284"/>
        <w:jc w:val="right"/>
        <w:rPr>
          <w:rFonts w:ascii="GHEA Grapalat" w:hAnsi="GHEA Grapalat"/>
          <w:b/>
          <w:sz w:val="24"/>
          <w:szCs w:val="24"/>
        </w:rPr>
      </w:pPr>
    </w:p>
    <w:p w:rsidR="00B73582" w:rsidRPr="00DE4A1F" w:rsidRDefault="00B73582" w:rsidP="00B46D58">
      <w:pPr>
        <w:pStyle w:val="norm"/>
        <w:widowControl w:val="0"/>
        <w:spacing w:after="160" w:line="240" w:lineRule="auto"/>
        <w:ind w:firstLine="284"/>
        <w:jc w:val="right"/>
        <w:rPr>
          <w:rFonts w:ascii="GHEA Grapalat" w:hAnsi="GHEA Grapalat"/>
          <w:b/>
          <w:sz w:val="24"/>
          <w:szCs w:val="24"/>
        </w:rPr>
      </w:pPr>
    </w:p>
    <w:p w:rsidR="00B73582" w:rsidRPr="00DE4A1F" w:rsidRDefault="00B73582" w:rsidP="00B46D58">
      <w:pPr>
        <w:pStyle w:val="norm"/>
        <w:widowControl w:val="0"/>
        <w:spacing w:after="160" w:line="240" w:lineRule="auto"/>
        <w:ind w:firstLine="284"/>
        <w:jc w:val="right"/>
        <w:rPr>
          <w:rFonts w:ascii="GHEA Grapalat" w:hAnsi="GHEA Grapalat"/>
          <w:b/>
          <w:sz w:val="24"/>
          <w:szCs w:val="24"/>
        </w:rPr>
      </w:pPr>
    </w:p>
    <w:p w:rsidR="00AF0E14" w:rsidRPr="00AF0E14" w:rsidRDefault="00AF0E14" w:rsidP="00AF0E14">
      <w:pPr>
        <w:pStyle w:val="norm"/>
        <w:widowControl w:val="0"/>
        <w:spacing w:after="160" w:line="240" w:lineRule="auto"/>
        <w:ind w:firstLine="284"/>
        <w:jc w:val="right"/>
        <w:rPr>
          <w:rFonts w:ascii="Sylfaen" w:hAnsi="Sylfaen" w:cs="Arial"/>
          <w:sz w:val="24"/>
          <w:szCs w:val="24"/>
        </w:rPr>
      </w:pPr>
      <w:r w:rsidRPr="00AF0E14">
        <w:rPr>
          <w:rFonts w:ascii="Sylfaen" w:hAnsi="Sylfaen"/>
          <w:sz w:val="24"/>
          <w:szCs w:val="24"/>
        </w:rPr>
        <w:lastRenderedPageBreak/>
        <w:t>Приложение № 1</w:t>
      </w:r>
    </w:p>
    <w:p w:rsidR="00AF0E14" w:rsidRPr="00AF0E14" w:rsidRDefault="00AF0E14" w:rsidP="00AF0E14">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AF0E14" w:rsidRPr="00AF0E14" w:rsidRDefault="00AF0E14" w:rsidP="00AF0E14">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317FDB" w:rsidRPr="00DE4A1F">
        <w:rPr>
          <w:rFonts w:ascii="GHEA Grapalat" w:hAnsi="GHEA Grapalat"/>
          <w:sz w:val="24"/>
          <w:szCs w:val="24"/>
        </w:rPr>
        <w:t>3</w:t>
      </w:r>
      <w:r w:rsidRPr="00413E59">
        <w:rPr>
          <w:rFonts w:ascii="GHEA Grapalat" w:hAnsi="GHEA Grapalat"/>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AF0E14" w:rsidRPr="00D5091C" w:rsidRDefault="00AF0E14" w:rsidP="00AF0E14">
      <w:pPr>
        <w:pStyle w:val="Heading6"/>
        <w:keepNext w:val="0"/>
        <w:widowControl w:val="0"/>
        <w:spacing w:after="160"/>
        <w:jc w:val="center"/>
        <w:rPr>
          <w:rFonts w:ascii="Sylfaen" w:hAnsi="Sylfaen" w:cs="Arial"/>
          <w:color w:val="auto"/>
          <w:sz w:val="24"/>
          <w:szCs w:val="24"/>
        </w:rPr>
      </w:pPr>
      <w:r w:rsidRPr="00D5091C">
        <w:rPr>
          <w:rFonts w:ascii="Sylfaen" w:hAnsi="Sylfaen"/>
          <w:color w:val="auto"/>
          <w:sz w:val="24"/>
          <w:szCs w:val="24"/>
        </w:rPr>
        <w:t xml:space="preserve">на участие в пороцедуре закупки  у одного лица вследствии чрезвычайной ситуации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w:t>
      </w:r>
      <w:r w:rsidR="00AF0E14" w:rsidRPr="00AF0E14">
        <w:rPr>
          <w:rFonts w:ascii="GHEA Grapalat" w:hAnsi="GHEA Grapalat"/>
          <w:u w:val="single"/>
        </w:rPr>
        <w:t xml:space="preserve"> </w:t>
      </w:r>
      <w:r w:rsidR="00AF0E14" w:rsidRPr="004D3C13">
        <w:rPr>
          <w:rFonts w:ascii="GHEA Grapalat" w:hAnsi="GHEA Grapalat"/>
          <w:u w:val="single"/>
        </w:rPr>
        <w:t>ЗАО “Ергорсвет”</w:t>
      </w:r>
      <w:r>
        <w:rPr>
          <w:rFonts w:ascii="GHEA Grapalat" w:hAnsi="GHEA Grapalat"/>
        </w:rPr>
        <w:t>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F0E14" w:rsidRPr="006B18CD">
        <w:rPr>
          <w:rFonts w:ascii="GHEA Grapalat" w:hAnsi="GHEA Grapalat"/>
        </w:rPr>
        <w:t>ЕГС</w:t>
      </w:r>
      <w:r w:rsidR="00AF0E14">
        <w:rPr>
          <w:rFonts w:ascii="GHEA Grapalat" w:hAnsi="GHEA Grapalat"/>
        </w:rPr>
        <w:t>-</w:t>
      </w:r>
      <w:r w:rsidR="00AF0E14" w:rsidRPr="00C92C21">
        <w:rPr>
          <w:rFonts w:ascii="GHEA Grapalat" w:hAnsi="GHEA Grapalat"/>
        </w:rPr>
        <w:t>HMA-APDzB</w:t>
      </w:r>
      <w:r w:rsidR="00AF0E14">
        <w:rPr>
          <w:rFonts w:ascii="GHEA Grapalat" w:hAnsi="GHEA Grapalat"/>
        </w:rPr>
        <w:t>-</w:t>
      </w:r>
      <w:r w:rsidR="00AF0E14" w:rsidRPr="007C6E16">
        <w:rPr>
          <w:rFonts w:ascii="GHEA Grapalat" w:hAnsi="GHEA Grapalat"/>
        </w:rPr>
        <w:t>21</w:t>
      </w:r>
      <w:r w:rsidR="00AF0E14">
        <w:rPr>
          <w:rFonts w:ascii="GHEA Grapalat" w:hAnsi="GHEA Grapalat"/>
        </w:rPr>
        <w:t>/</w:t>
      </w:r>
      <w:r w:rsidR="00317FDB" w:rsidRPr="00DE4A1F">
        <w:rPr>
          <w:rFonts w:ascii="GHEA Grapalat" w:hAnsi="GHEA Grapalat"/>
        </w:rPr>
        <w:t>3</w:t>
      </w:r>
      <w:r w:rsidR="00AF0E14" w:rsidRPr="00413E59">
        <w:rPr>
          <w:rFonts w:ascii="GHEA Grapalat" w:hAnsi="GHEA Grapalat"/>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AF0E14" w:rsidP="00B46D58">
      <w:pPr>
        <w:spacing w:after="160"/>
        <w:jc w:val="both"/>
        <w:rPr>
          <w:rFonts w:ascii="GHEA Grapalat" w:hAnsi="GHEA Grapalat"/>
        </w:rPr>
      </w:pPr>
      <w:r w:rsidRPr="00AF0E14">
        <w:rPr>
          <w:rFonts w:ascii="GHEA Grapalat" w:hAnsi="GHEA Grapalat"/>
        </w:rPr>
        <w:t xml:space="preserve">пороцедуры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7C2844" w:rsidRPr="00AF0E14">
        <w:rPr>
          <w:rFonts w:ascii="GHEA Grapalat" w:hAnsi="GHEA Grapalat"/>
        </w:rPr>
        <w:t>пороцедур</w:t>
      </w:r>
      <w:r w:rsidR="007C2844" w:rsidRPr="00DE4A1F">
        <w:rPr>
          <w:rFonts w:ascii="GHEA Grapalat" w:hAnsi="GHEA Grapalat"/>
        </w:rPr>
        <w:t>у</w:t>
      </w:r>
      <w:r w:rsidR="007C2844" w:rsidRPr="003D58E1">
        <w:rPr>
          <w:rFonts w:ascii="GHEA Grapalat" w:hAnsi="GHEA Grapalat"/>
        </w:rPr>
        <w:t xml:space="preserve"> </w:t>
      </w:r>
      <w:r w:rsidRPr="003D58E1">
        <w:rPr>
          <w:rFonts w:ascii="GHEA Grapalat" w:hAnsi="GHEA Grapalat"/>
        </w:rPr>
        <w:t xml:space="preserve">под кодом </w:t>
      </w:r>
      <w:r w:rsidR="00AF0E14" w:rsidRPr="006B18CD">
        <w:rPr>
          <w:rFonts w:ascii="GHEA Grapalat" w:hAnsi="GHEA Grapalat"/>
        </w:rPr>
        <w:t>ЕГС</w:t>
      </w:r>
      <w:r w:rsidR="00AF0E14">
        <w:rPr>
          <w:rFonts w:ascii="GHEA Grapalat" w:hAnsi="GHEA Grapalat"/>
        </w:rPr>
        <w:t>-</w:t>
      </w:r>
      <w:r w:rsidR="00AF0E14" w:rsidRPr="00C92C21">
        <w:rPr>
          <w:rFonts w:ascii="GHEA Grapalat" w:hAnsi="GHEA Grapalat"/>
        </w:rPr>
        <w:t>HMA-APDzB</w:t>
      </w:r>
      <w:r w:rsidR="00AF0E14">
        <w:rPr>
          <w:rFonts w:ascii="GHEA Grapalat" w:hAnsi="GHEA Grapalat"/>
        </w:rPr>
        <w:t>-</w:t>
      </w:r>
      <w:r w:rsidR="00AF0E14" w:rsidRPr="007C6E16">
        <w:rPr>
          <w:rFonts w:ascii="GHEA Grapalat" w:hAnsi="GHEA Grapalat"/>
        </w:rPr>
        <w:t>21</w:t>
      </w:r>
      <w:r w:rsidR="00AF0E14">
        <w:rPr>
          <w:rFonts w:ascii="GHEA Grapalat" w:hAnsi="GHEA Grapalat"/>
        </w:rPr>
        <w:t>/</w:t>
      </w:r>
      <w:r w:rsidR="00317FDB" w:rsidRPr="00DE4A1F">
        <w:rPr>
          <w:rFonts w:ascii="GHEA Grapalat" w:hAnsi="GHEA Grapalat"/>
        </w:rPr>
        <w:t>3</w:t>
      </w:r>
      <w:r w:rsidRPr="003D58E1">
        <w:rPr>
          <w:rFonts w:ascii="GHEA Grapalat" w:hAnsi="GHEA Grapalat"/>
        </w:rPr>
        <w:t>,</w:t>
      </w:r>
      <w:r w:rsidR="00AF0E14" w:rsidRPr="00DE4A1F">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85502B" w:rsidRPr="00AF0E14">
        <w:rPr>
          <w:rFonts w:ascii="GHEA Grapalat" w:hAnsi="GHEA Grapalat"/>
        </w:rPr>
        <w:t>пороцедур</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AF0E14" w:rsidRPr="006B18CD">
        <w:rPr>
          <w:rFonts w:ascii="GHEA Grapalat" w:hAnsi="GHEA Grapalat"/>
        </w:rPr>
        <w:t>ЕГС</w:t>
      </w:r>
      <w:r w:rsidR="00AF0E14">
        <w:rPr>
          <w:rFonts w:ascii="GHEA Grapalat" w:hAnsi="GHEA Grapalat"/>
        </w:rPr>
        <w:t>-</w:t>
      </w:r>
      <w:r w:rsidR="00AF0E14" w:rsidRPr="00C92C21">
        <w:rPr>
          <w:rFonts w:ascii="GHEA Grapalat" w:hAnsi="GHEA Grapalat"/>
        </w:rPr>
        <w:t>HMA-APDzB</w:t>
      </w:r>
      <w:r w:rsidR="00AF0E14">
        <w:rPr>
          <w:rFonts w:ascii="GHEA Grapalat" w:hAnsi="GHEA Grapalat"/>
        </w:rPr>
        <w:t>-</w:t>
      </w:r>
      <w:r w:rsidR="00AF0E14" w:rsidRPr="007C6E16">
        <w:rPr>
          <w:rFonts w:ascii="GHEA Grapalat" w:hAnsi="GHEA Grapalat"/>
        </w:rPr>
        <w:t>21</w:t>
      </w:r>
      <w:r w:rsidR="00AF0E14">
        <w:rPr>
          <w:rFonts w:ascii="GHEA Grapalat" w:hAnsi="GHEA Grapalat"/>
        </w:rPr>
        <w:t>/</w:t>
      </w:r>
      <w:r w:rsidR="00317FDB" w:rsidRPr="00DE4A1F">
        <w:rPr>
          <w:rFonts w:ascii="GHEA Grapalat" w:hAnsi="GHEA Grapalat"/>
        </w:rPr>
        <w:t>3</w:t>
      </w:r>
      <w:r w:rsidR="00AF0E14" w:rsidRPr="00413E59">
        <w:rPr>
          <w:rFonts w:ascii="GHEA Grapalat" w:hAnsi="GHEA Grapalat"/>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C2844" w:rsidRPr="00AF0E14">
        <w:rPr>
          <w:rFonts w:ascii="GHEA Grapalat" w:hAnsi="GHEA Grapalat"/>
        </w:rPr>
        <w:t>пороцедур</w:t>
      </w:r>
      <w:r w:rsidR="007C2844" w:rsidRPr="00DE4A1F">
        <w:rPr>
          <w:rFonts w:ascii="GHEA Grapalat" w:hAnsi="GHEA Grapalat"/>
        </w:rPr>
        <w:t>у</w:t>
      </w:r>
      <w:r w:rsidR="007C2844">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7"/>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7C2844" w:rsidRDefault="00D043C1" w:rsidP="00D043C1">
      <w:pPr>
        <w:pStyle w:val="Heading3"/>
        <w:keepNext w:val="0"/>
        <w:widowControl w:val="0"/>
        <w:spacing w:after="160" w:line="240" w:lineRule="auto"/>
        <w:ind w:firstLine="567"/>
        <w:jc w:val="right"/>
        <w:rPr>
          <w:rFonts w:ascii="Sylfaen" w:hAnsi="Sylfaen"/>
          <w:i w:val="0"/>
          <w:sz w:val="24"/>
          <w:szCs w:val="24"/>
        </w:rPr>
      </w:pPr>
      <w:r w:rsidRPr="007C2844">
        <w:rPr>
          <w:rFonts w:ascii="Sylfaen" w:hAnsi="Sylfaen"/>
          <w:i w:val="0"/>
          <w:sz w:val="24"/>
          <w:szCs w:val="24"/>
        </w:rPr>
        <w:t>Приложение № 1,1</w:t>
      </w:r>
    </w:p>
    <w:p w:rsidR="007C2844" w:rsidRPr="00AF0E14" w:rsidRDefault="007C2844" w:rsidP="007C2844">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7C2844" w:rsidRPr="00AF0E14" w:rsidRDefault="007C2844" w:rsidP="007C2844">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317FDB" w:rsidRPr="00DE4A1F">
        <w:rPr>
          <w:rFonts w:ascii="GHEA Grapalat" w:hAnsi="GHEA Grapalat"/>
          <w:sz w:val="24"/>
          <w:szCs w:val="24"/>
        </w:rPr>
        <w:t>3</w:t>
      </w:r>
      <w:r w:rsidRPr="00413E59">
        <w:rPr>
          <w:rFonts w:ascii="GHEA Grapalat" w:hAnsi="GHEA Grapalat"/>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487A29" w:rsidRPr="00487A29">
        <w:rPr>
          <w:rFonts w:ascii="GHEA Grapalat" w:hAnsi="GHEA Grapalat"/>
        </w:rPr>
        <w:t xml:space="preserve">пороцедуры </w:t>
      </w:r>
      <w:r w:rsidRPr="009044F1">
        <w:rPr>
          <w:rFonts w:ascii="GHEA Grapalat" w:hAnsi="GHEA Grapalat"/>
        </w:rPr>
        <w:t xml:space="preserve">под кодом </w:t>
      </w:r>
      <w:r w:rsidR="00487A29" w:rsidRPr="006B18CD">
        <w:rPr>
          <w:rFonts w:ascii="GHEA Grapalat" w:hAnsi="GHEA Grapalat"/>
        </w:rPr>
        <w:t>ЕГС</w:t>
      </w:r>
      <w:r w:rsidR="00487A29">
        <w:rPr>
          <w:rFonts w:ascii="GHEA Grapalat" w:hAnsi="GHEA Grapalat"/>
        </w:rPr>
        <w:t>-</w:t>
      </w:r>
      <w:r w:rsidR="00487A29" w:rsidRPr="00C92C21">
        <w:rPr>
          <w:rFonts w:ascii="GHEA Grapalat" w:hAnsi="GHEA Grapalat"/>
        </w:rPr>
        <w:t>HMA-APDzB</w:t>
      </w:r>
      <w:r w:rsidR="00487A29">
        <w:rPr>
          <w:rFonts w:ascii="GHEA Grapalat" w:hAnsi="GHEA Grapalat"/>
        </w:rPr>
        <w:t>-</w:t>
      </w:r>
      <w:r w:rsidR="00487A29" w:rsidRPr="007C6E16">
        <w:rPr>
          <w:rFonts w:ascii="GHEA Grapalat" w:hAnsi="GHEA Grapalat"/>
        </w:rPr>
        <w:t>21</w:t>
      </w:r>
      <w:r w:rsidR="00487A29">
        <w:rPr>
          <w:rFonts w:ascii="GHEA Grapalat" w:hAnsi="GHEA Grapalat"/>
        </w:rPr>
        <w:t>/</w:t>
      </w:r>
      <w:r w:rsidR="00317FDB" w:rsidRPr="00DE4A1F">
        <w:rPr>
          <w:rFonts w:ascii="GHEA Grapalat" w:hAnsi="GHEA Grapalat"/>
        </w:rPr>
        <w:t>3</w:t>
      </w:r>
      <w:r w:rsidR="00487A29" w:rsidRPr="00413E59">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Pr="000B7B2C" w:rsidRDefault="00AB6E69" w:rsidP="00AB6E69">
      <w:pPr>
        <w:jc w:val="right"/>
        <w:rPr>
          <w:rFonts w:ascii="Sylfaen" w:hAnsi="Sylfaen"/>
        </w:rPr>
      </w:pPr>
      <w:r w:rsidRPr="000B7B2C">
        <w:rPr>
          <w:rFonts w:ascii="Sylfaen" w:hAnsi="Sylfaen"/>
        </w:rPr>
        <w:lastRenderedPageBreak/>
        <w:t>Приложение 1.</w:t>
      </w:r>
      <w:r w:rsidR="000B5664" w:rsidRPr="000B7B2C">
        <w:rPr>
          <w:rFonts w:ascii="Sylfaen" w:hAnsi="Sylfaen"/>
        </w:rPr>
        <w:t>2</w:t>
      </w:r>
      <w:r w:rsidRPr="000B7B2C">
        <w:rPr>
          <w:rFonts w:ascii="Sylfaen" w:hAnsi="Sylfaen"/>
        </w:rPr>
        <w:t xml:space="preserve">** </w:t>
      </w:r>
    </w:p>
    <w:p w:rsidR="000B7B2C" w:rsidRPr="00AF0E14" w:rsidRDefault="000B7B2C" w:rsidP="000B7B2C">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0B7B2C" w:rsidRPr="00AF0E14" w:rsidRDefault="000B7B2C" w:rsidP="000B7B2C">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317FDB" w:rsidRPr="00DE4A1F">
        <w:rPr>
          <w:rFonts w:ascii="GHEA Grapalat" w:hAnsi="GHEA Grapalat"/>
          <w:sz w:val="24"/>
          <w:szCs w:val="24"/>
        </w:rPr>
        <w:t>3</w:t>
      </w:r>
      <w:r w:rsidRPr="00413E59">
        <w:rPr>
          <w:rFonts w:ascii="GHEA Grapalat" w:hAnsi="GHEA Grapalat"/>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965CDA">
            <w:pPr>
              <w:spacing w:before="240" w:after="240"/>
              <w:ind w:left="993" w:hanging="851"/>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965CDA">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1487"/>
        </w:trPr>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1361"/>
        </w:trPr>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965CDA">
        <w:tc>
          <w:tcPr>
            <w:tcW w:w="2837" w:type="dxa"/>
            <w:shd w:val="clear" w:color="auto" w:fill="D9E2F3"/>
            <w:vAlign w:val="center"/>
          </w:tcPr>
          <w:p w:rsidR="00F016A2" w:rsidRPr="00B047A2"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6"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7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965CDA">
        <w:tc>
          <w:tcPr>
            <w:tcW w:w="2943"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43"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43"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943"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965CDA">
        <w:trPr>
          <w:trHeight w:val="924"/>
        </w:trPr>
        <w:tc>
          <w:tcPr>
            <w:tcW w:w="9016" w:type="dxa"/>
            <w:gridSpan w:val="2"/>
            <w:vAlign w:val="center"/>
          </w:tcPr>
          <w:p w:rsidR="00F016A2" w:rsidRPr="00FD1EE4" w:rsidRDefault="00701C0D" w:rsidP="00965CDA">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965CDA">
        <w:trPr>
          <w:trHeight w:val="684"/>
        </w:trPr>
        <w:tc>
          <w:tcPr>
            <w:tcW w:w="4508"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1282"/>
        </w:trPr>
        <w:tc>
          <w:tcPr>
            <w:tcW w:w="4508"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701C0D"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701C0D"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965CDA">
        <w:tc>
          <w:tcPr>
            <w:tcW w:w="9016" w:type="dxa"/>
            <w:gridSpan w:val="2"/>
            <w:vAlign w:val="center"/>
          </w:tcPr>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965CDA">
        <w:tc>
          <w:tcPr>
            <w:tcW w:w="9016" w:type="dxa"/>
            <w:gridSpan w:val="2"/>
            <w:vAlign w:val="center"/>
          </w:tcPr>
          <w:p w:rsidR="00F016A2" w:rsidRPr="00FD1EE4" w:rsidRDefault="00701C0D" w:rsidP="00965CDA">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965CDA">
        <w:trPr>
          <w:trHeight w:val="924"/>
        </w:trPr>
        <w:tc>
          <w:tcPr>
            <w:tcW w:w="9016" w:type="dxa"/>
            <w:gridSpan w:val="2"/>
            <w:vAlign w:val="center"/>
          </w:tcPr>
          <w:p w:rsidR="00F016A2" w:rsidRPr="00FD1EE4" w:rsidRDefault="00701C0D" w:rsidP="00965CDA">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965CDA">
        <w:trPr>
          <w:trHeight w:val="684"/>
        </w:trPr>
        <w:tc>
          <w:tcPr>
            <w:tcW w:w="4508"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1282"/>
        </w:trPr>
        <w:tc>
          <w:tcPr>
            <w:tcW w:w="4508"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701C0D"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701C0D"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965CDA">
        <w:tc>
          <w:tcPr>
            <w:tcW w:w="9016" w:type="dxa"/>
            <w:gridSpan w:val="2"/>
            <w:vAlign w:val="center"/>
          </w:tcPr>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965CDA">
        <w:tc>
          <w:tcPr>
            <w:tcW w:w="9016" w:type="dxa"/>
            <w:gridSpan w:val="2"/>
            <w:vAlign w:val="center"/>
          </w:tcPr>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965CDA">
        <w:tc>
          <w:tcPr>
            <w:tcW w:w="9016" w:type="dxa"/>
            <w:gridSpan w:val="2"/>
            <w:vAlign w:val="center"/>
          </w:tcPr>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965CDA">
        <w:tc>
          <w:tcPr>
            <w:tcW w:w="9016" w:type="dxa"/>
            <w:gridSpan w:val="2"/>
            <w:vAlign w:val="center"/>
          </w:tcPr>
          <w:p w:rsidR="00F016A2" w:rsidRPr="00FD1EE4" w:rsidRDefault="00701C0D" w:rsidP="00965CDA">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701C0D"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701C0D" w:rsidP="00965CD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701C0D"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701C0D" w:rsidP="00965CDA">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7"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rPr>
          <w:trHeight w:val="853"/>
        </w:trPr>
        <w:tc>
          <w:tcPr>
            <w:tcW w:w="2835" w:type="dxa"/>
            <w:vMerge w:val="restart"/>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850"/>
        </w:trPr>
        <w:tc>
          <w:tcPr>
            <w:tcW w:w="2835" w:type="dxa"/>
            <w:vMerge/>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850"/>
        </w:trPr>
        <w:tc>
          <w:tcPr>
            <w:tcW w:w="2835" w:type="dxa"/>
            <w:vMerge/>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850"/>
        </w:trPr>
        <w:tc>
          <w:tcPr>
            <w:tcW w:w="2835" w:type="dxa"/>
            <w:vMerge/>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rPr>
          <w:trHeight w:val="850"/>
        </w:trPr>
        <w:tc>
          <w:tcPr>
            <w:tcW w:w="2835" w:type="dxa"/>
            <w:vMerge/>
            <w:shd w:val="clear" w:color="auto" w:fill="D9E2F3"/>
            <w:vAlign w:val="center"/>
          </w:tcPr>
          <w:p w:rsidR="00F016A2" w:rsidRPr="00FD1EE4" w:rsidRDefault="00F016A2" w:rsidP="00965CD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965CDA">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r w:rsidR="00F016A2" w:rsidRPr="00FD1EE4" w:rsidTr="00965CDA">
        <w:tc>
          <w:tcPr>
            <w:tcW w:w="2835" w:type="dxa"/>
            <w:shd w:val="clear" w:color="auto" w:fill="D9E2F3"/>
            <w:vAlign w:val="center"/>
          </w:tcPr>
          <w:p w:rsidR="00F016A2" w:rsidRPr="00FD1EE4" w:rsidRDefault="00F016A2" w:rsidP="00965CD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965CDA">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965CDA">
        <w:tc>
          <w:tcPr>
            <w:tcW w:w="9016" w:type="dxa"/>
            <w:shd w:val="clear" w:color="auto" w:fill="DBE5F1" w:themeFill="accent1" w:themeFillTint="33"/>
          </w:tcPr>
          <w:p w:rsidR="00F016A2" w:rsidRPr="00FD1EE4" w:rsidRDefault="00F016A2" w:rsidP="00965CD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965CDA">
        <w:trPr>
          <w:trHeight w:val="10187"/>
        </w:trPr>
        <w:tc>
          <w:tcPr>
            <w:tcW w:w="9016" w:type="dxa"/>
          </w:tcPr>
          <w:p w:rsidR="00F016A2" w:rsidRPr="00FD1EE4" w:rsidRDefault="00F016A2" w:rsidP="00965CDA">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4"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w:t>
      </w:r>
      <w:r w:rsidRPr="000306ED">
        <w:rPr>
          <w:rFonts w:ascii="GHEA Grapalat" w:hAnsi="GHEA Grapalat"/>
        </w:rPr>
        <w:lastRenderedPageBreak/>
        <w:t>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0B7B2C" w:rsidRDefault="00AF0EF7" w:rsidP="00B013C0">
      <w:pPr>
        <w:jc w:val="right"/>
        <w:rPr>
          <w:rFonts w:ascii="Sylfaen" w:hAnsi="Sylfaen"/>
        </w:rPr>
      </w:pPr>
      <w:r>
        <w:rPr>
          <w:rFonts w:ascii="GHEA Grapalat" w:hAnsi="GHEA Grapalat"/>
          <w:b/>
        </w:rPr>
        <w:br w:type="page"/>
      </w:r>
      <w:r w:rsidR="00B2572B" w:rsidRPr="000B7B2C">
        <w:rPr>
          <w:rFonts w:ascii="Sylfaen" w:hAnsi="Sylfaen"/>
        </w:rPr>
        <w:lastRenderedPageBreak/>
        <w:t xml:space="preserve">Приложение № </w:t>
      </w:r>
      <w:r w:rsidR="00B048B2" w:rsidRPr="000B7B2C">
        <w:rPr>
          <w:rFonts w:ascii="Sylfaen" w:hAnsi="Sylfaen"/>
        </w:rPr>
        <w:t>2</w:t>
      </w:r>
    </w:p>
    <w:p w:rsidR="000B7B2C" w:rsidRPr="00AF0E14" w:rsidRDefault="000B7B2C" w:rsidP="000B7B2C">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0B7B2C" w:rsidRPr="00AF0E14" w:rsidRDefault="000B7B2C" w:rsidP="000B7B2C">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317FDB" w:rsidRPr="00DE4A1F">
        <w:rPr>
          <w:rFonts w:ascii="GHEA Grapalat" w:hAnsi="GHEA Grapalat"/>
          <w:sz w:val="24"/>
          <w:szCs w:val="24"/>
        </w:rPr>
        <w:t>3</w:t>
      </w:r>
      <w:r w:rsidRPr="00413E59">
        <w:rPr>
          <w:rFonts w:ascii="GHEA Grapalat" w:hAnsi="GHEA Grapalat"/>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DE4A1F"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0B7B2C" w:rsidRPr="000B7B2C">
        <w:rPr>
          <w:rFonts w:ascii="GHEA Grapalat" w:hAnsi="GHEA Grapalat"/>
          <w:spacing w:val="-6"/>
        </w:rPr>
        <w:t>пороцедуры</w:t>
      </w:r>
      <w:r w:rsidR="000B7B2C" w:rsidRPr="005744FC">
        <w:rPr>
          <w:rFonts w:ascii="GHEA Grapalat" w:hAnsi="GHEA Grapalat"/>
          <w:spacing w:val="-6"/>
        </w:rPr>
        <w:t xml:space="preserve"> </w:t>
      </w:r>
      <w:r w:rsidRPr="005744FC">
        <w:rPr>
          <w:rFonts w:ascii="GHEA Grapalat" w:hAnsi="GHEA Grapalat"/>
          <w:spacing w:val="-6"/>
        </w:rPr>
        <w:t xml:space="preserve">под кодом </w:t>
      </w:r>
      <w:r w:rsidR="000B7B2C" w:rsidRPr="006B18CD">
        <w:rPr>
          <w:rFonts w:ascii="GHEA Grapalat" w:hAnsi="GHEA Grapalat"/>
        </w:rPr>
        <w:t>ЕГС</w:t>
      </w:r>
      <w:r w:rsidR="000B7B2C">
        <w:rPr>
          <w:rFonts w:ascii="GHEA Grapalat" w:hAnsi="GHEA Grapalat"/>
        </w:rPr>
        <w:t>-</w:t>
      </w:r>
      <w:r w:rsidR="000B7B2C" w:rsidRPr="00C92C21">
        <w:rPr>
          <w:rFonts w:ascii="GHEA Grapalat" w:hAnsi="GHEA Grapalat"/>
        </w:rPr>
        <w:t>HMA-APDzB</w:t>
      </w:r>
      <w:r w:rsidR="000B7B2C">
        <w:rPr>
          <w:rFonts w:ascii="GHEA Grapalat" w:hAnsi="GHEA Grapalat"/>
        </w:rPr>
        <w:t>-</w:t>
      </w:r>
      <w:r w:rsidR="000B7B2C" w:rsidRPr="007C6E16">
        <w:rPr>
          <w:rFonts w:ascii="GHEA Grapalat" w:hAnsi="GHEA Grapalat"/>
        </w:rPr>
        <w:t>21</w:t>
      </w:r>
      <w:r w:rsidR="000B7B2C">
        <w:rPr>
          <w:rFonts w:ascii="GHEA Grapalat" w:hAnsi="GHEA Grapalat"/>
        </w:rPr>
        <w:t>/</w:t>
      </w:r>
      <w:r w:rsidR="00317FDB" w:rsidRPr="00DE4A1F">
        <w:rPr>
          <w:rFonts w:ascii="GHEA Grapalat" w:hAnsi="GHEA Grapalat"/>
        </w:rPr>
        <w:t>3</w:t>
      </w:r>
      <w:r w:rsidR="000B7B2C" w:rsidRPr="00DE4A1F">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1525D" w:rsidRPr="00DE2AE3" w:rsidRDefault="0061525D" w:rsidP="0061525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61525D" w:rsidRPr="00AF0E14" w:rsidRDefault="0061525D" w:rsidP="0061525D">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61525D" w:rsidRPr="00AF0E14" w:rsidRDefault="0061525D" w:rsidP="0061525D">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317FDB" w:rsidRPr="00DE4A1F">
        <w:rPr>
          <w:rFonts w:ascii="GHEA Grapalat" w:hAnsi="GHEA Grapalat"/>
          <w:sz w:val="24"/>
          <w:szCs w:val="24"/>
        </w:rPr>
        <w:t>3</w:t>
      </w:r>
      <w:r w:rsidRPr="00413E59">
        <w:rPr>
          <w:rFonts w:ascii="GHEA Grapalat" w:hAnsi="GHEA Grapalat"/>
          <w:sz w:val="24"/>
          <w:szCs w:val="24"/>
        </w:rPr>
        <w:t xml:space="preserve">  </w:t>
      </w:r>
    </w:p>
    <w:p w:rsidR="0061525D" w:rsidRPr="00B138F3" w:rsidRDefault="0061525D" w:rsidP="0061525D">
      <w:pPr>
        <w:widowControl w:val="0"/>
        <w:spacing w:after="160"/>
        <w:jc w:val="center"/>
        <w:rPr>
          <w:rFonts w:ascii="GHEA Grapalat" w:hAnsi="GHEA Grapalat"/>
          <w:b/>
          <w:sz w:val="22"/>
          <w:szCs w:val="22"/>
        </w:rPr>
      </w:pPr>
    </w:p>
    <w:p w:rsidR="0061525D" w:rsidRPr="00B138F3" w:rsidRDefault="0061525D" w:rsidP="0061525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61525D" w:rsidRPr="00B138F3" w:rsidRDefault="0061525D" w:rsidP="0061525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1525D" w:rsidRPr="00B138F3" w:rsidTr="0088367B">
        <w:tc>
          <w:tcPr>
            <w:tcW w:w="4786" w:type="dxa"/>
          </w:tcPr>
          <w:p w:rsidR="0061525D" w:rsidRPr="00B138F3" w:rsidRDefault="0061525D" w:rsidP="0088367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61525D" w:rsidRPr="00B138F3" w:rsidRDefault="0061525D" w:rsidP="0088367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61525D" w:rsidRPr="00B138F3" w:rsidRDefault="0061525D" w:rsidP="0061525D">
      <w:pPr>
        <w:widowControl w:val="0"/>
        <w:spacing w:after="160"/>
        <w:rPr>
          <w:rFonts w:ascii="GHEA Grapalat" w:hAnsi="GHEA Grapalat" w:cs="GHEA Grapalat"/>
          <w:b/>
          <w:sz w:val="22"/>
          <w:szCs w:val="22"/>
        </w:rPr>
      </w:pPr>
    </w:p>
    <w:p w:rsidR="0061525D" w:rsidRPr="00B138F3" w:rsidRDefault="0061525D" w:rsidP="0061525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61525D" w:rsidRPr="00B138F3" w:rsidRDefault="0061525D" w:rsidP="0061525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61525D" w:rsidRPr="00B138F3" w:rsidRDefault="0061525D" w:rsidP="0061525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61525D" w:rsidRPr="00B138F3" w:rsidRDefault="0061525D" w:rsidP="0061525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61525D" w:rsidRPr="00B138F3" w:rsidRDefault="0061525D" w:rsidP="0061525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1525D" w:rsidRPr="00B138F3" w:rsidRDefault="0061525D" w:rsidP="0061525D">
      <w:pPr>
        <w:widowControl w:val="0"/>
        <w:spacing w:after="160"/>
        <w:ind w:firstLine="709"/>
        <w:jc w:val="both"/>
        <w:rPr>
          <w:rFonts w:ascii="GHEA Grapalat" w:hAnsi="GHEA Grapalat" w:cs="GHEA Grapalat"/>
          <w:sz w:val="22"/>
          <w:szCs w:val="22"/>
        </w:rPr>
      </w:pPr>
    </w:p>
    <w:p w:rsidR="0061525D" w:rsidRPr="00B138F3" w:rsidRDefault="0061525D" w:rsidP="0061525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1525D" w:rsidRPr="00B138F3" w:rsidRDefault="0061525D" w:rsidP="0061525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61525D" w:rsidRPr="00B138F3" w:rsidRDefault="0061525D" w:rsidP="0061525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61525D">
        <w:rPr>
          <w:rFonts w:ascii="GHEA Grapalat" w:hAnsi="GHEA Grapalat"/>
          <w:b/>
        </w:rPr>
        <w:t>ЕГС-HMA-APDzB-21/</w:t>
      </w:r>
      <w:r w:rsidR="00317FDB" w:rsidRPr="00DE4A1F">
        <w:rPr>
          <w:rFonts w:ascii="GHEA Grapalat" w:hAnsi="GHEA Grapalat"/>
          <w:b/>
        </w:rPr>
        <w:t>3</w:t>
      </w:r>
      <w:r w:rsidRPr="00C90F08">
        <w:rPr>
          <w:rFonts w:ascii="GHEA Grapalat" w:hAnsi="GHEA Grapalat"/>
          <w:b/>
        </w:rPr>
        <w:t>.</w:t>
      </w:r>
    </w:p>
    <w:p w:rsidR="0061525D" w:rsidRPr="00B138F3" w:rsidRDefault="0061525D" w:rsidP="0061525D">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61525D" w:rsidRPr="00B138F3" w:rsidRDefault="0061525D" w:rsidP="0061525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61525D" w:rsidRPr="00B138F3" w:rsidRDefault="0061525D" w:rsidP="0061525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61525D" w:rsidRPr="00B138F3"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61525D" w:rsidRPr="00B138F3" w:rsidDel="00A13215" w:rsidRDefault="0061525D" w:rsidP="0061525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1525D" w:rsidRPr="00B138F3" w:rsidRDefault="0061525D" w:rsidP="0061525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1525D" w:rsidRPr="00B138F3" w:rsidRDefault="0061525D" w:rsidP="0061525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61525D" w:rsidRPr="00B138F3" w:rsidRDefault="0061525D" w:rsidP="0061525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1525D" w:rsidRPr="00B138F3" w:rsidRDefault="0061525D" w:rsidP="0061525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61525D" w:rsidRPr="00B138F3" w:rsidRDefault="0061525D" w:rsidP="0061525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1525D" w:rsidRPr="00B138F3" w:rsidRDefault="0061525D" w:rsidP="0061525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61525D" w:rsidRPr="00B138F3" w:rsidRDefault="0061525D" w:rsidP="0061525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1525D" w:rsidRPr="00B138F3" w:rsidRDefault="0061525D" w:rsidP="0061525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1525D" w:rsidRPr="00B138F3" w:rsidRDefault="0061525D" w:rsidP="0061525D">
      <w:pPr>
        <w:widowControl w:val="0"/>
        <w:spacing w:after="160"/>
        <w:jc w:val="right"/>
        <w:rPr>
          <w:rFonts w:ascii="GHEA Grapalat" w:hAnsi="GHEA Grapalat"/>
          <w:sz w:val="22"/>
          <w:szCs w:val="22"/>
        </w:rPr>
      </w:pPr>
    </w:p>
    <w:p w:rsidR="0061525D" w:rsidRPr="00B138F3" w:rsidRDefault="0061525D" w:rsidP="0061525D">
      <w:pPr>
        <w:widowControl w:val="0"/>
        <w:spacing w:after="160"/>
        <w:jc w:val="right"/>
        <w:rPr>
          <w:rFonts w:ascii="GHEA Grapalat" w:hAnsi="GHEA Grapalat"/>
          <w:sz w:val="22"/>
          <w:szCs w:val="22"/>
        </w:rPr>
      </w:pPr>
      <w:r w:rsidRPr="00B138F3">
        <w:rPr>
          <w:rFonts w:ascii="GHEA Grapalat" w:hAnsi="GHEA Grapalat"/>
          <w:sz w:val="22"/>
          <w:szCs w:val="22"/>
        </w:rPr>
        <w:t>М. П.</w:t>
      </w:r>
    </w:p>
    <w:p w:rsidR="0061525D" w:rsidRPr="00B138F3" w:rsidRDefault="0061525D" w:rsidP="0061525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61525D" w:rsidRPr="00B138F3" w:rsidRDefault="0061525D" w:rsidP="0061525D">
      <w:pPr>
        <w:widowControl w:val="0"/>
        <w:spacing w:after="160"/>
        <w:jc w:val="both"/>
        <w:rPr>
          <w:rFonts w:ascii="GHEA Grapalat" w:hAnsi="GHEA Grapalat"/>
          <w:sz w:val="22"/>
          <w:szCs w:val="22"/>
        </w:rPr>
      </w:pPr>
    </w:p>
    <w:p w:rsidR="0061525D" w:rsidRPr="00B138F3" w:rsidRDefault="0061525D" w:rsidP="0061525D">
      <w:pPr>
        <w:widowControl w:val="0"/>
        <w:spacing w:after="160"/>
        <w:jc w:val="both"/>
        <w:rPr>
          <w:rFonts w:ascii="GHEA Grapalat" w:hAnsi="GHEA Grapalat"/>
          <w:sz w:val="22"/>
          <w:szCs w:val="22"/>
        </w:rPr>
      </w:pPr>
    </w:p>
    <w:p w:rsidR="0061525D" w:rsidRPr="00B138F3" w:rsidRDefault="0061525D" w:rsidP="0061525D">
      <w:pPr>
        <w:rPr>
          <w:sz w:val="22"/>
          <w:szCs w:val="22"/>
        </w:rPr>
      </w:pPr>
    </w:p>
    <w:p w:rsidR="0061525D" w:rsidRPr="00B138F3" w:rsidRDefault="0061525D" w:rsidP="0061525D">
      <w:pPr>
        <w:widowControl w:val="0"/>
        <w:spacing w:after="160"/>
        <w:ind w:left="567" w:right="565"/>
        <w:jc w:val="both"/>
        <w:rPr>
          <w:rFonts w:ascii="GHEA Grapalat" w:hAnsi="GHEA Grapalat"/>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sz w:val="22"/>
          <w:szCs w:val="22"/>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1525D" w:rsidRPr="00B138F3"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1525D" w:rsidRPr="00B138F3"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1525D" w:rsidRPr="00B138F3" w:rsidTr="0088367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1525D" w:rsidRPr="00B138F3" w:rsidTr="0088367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1525D" w:rsidRPr="00B138F3" w:rsidTr="0088367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1525D" w:rsidRPr="00B138F3" w:rsidTr="0088367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1525D" w:rsidRPr="00B138F3"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525D" w:rsidRPr="00201A0E"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61525D" w:rsidRPr="00201A0E"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61525D" w:rsidRPr="00201A0E" w:rsidTr="0088367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61525D" w:rsidRPr="00201A0E" w:rsidTr="0088367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61525D" w:rsidRPr="00201A0E" w:rsidTr="0088367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1525D" w:rsidRPr="00B138F3" w:rsidTr="0088367B">
        <w:trPr>
          <w:trHeight w:val="424"/>
        </w:trPr>
        <w:tc>
          <w:tcPr>
            <w:tcW w:w="10980" w:type="dxa"/>
            <w:gridSpan w:val="2"/>
            <w:tcBorders>
              <w:top w:val="single" w:sz="4" w:space="0" w:color="auto"/>
              <w:left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1525D" w:rsidRPr="00B138F3" w:rsidTr="0088367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1525D" w:rsidRPr="00B138F3" w:rsidTr="0088367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1525D" w:rsidRPr="00B138F3" w:rsidTr="0088367B">
        <w:trPr>
          <w:trHeight w:val="2194"/>
        </w:trPr>
        <w:tc>
          <w:tcPr>
            <w:tcW w:w="5616" w:type="dxa"/>
            <w:tcBorders>
              <w:top w:val="nil"/>
              <w:left w:val="single" w:sz="4" w:space="0" w:color="auto"/>
              <w:bottom w:val="single" w:sz="4" w:space="0" w:color="auto"/>
              <w:right w:val="single" w:sz="4" w:space="0" w:color="auto"/>
            </w:tcBorders>
            <w:noWrap/>
            <w:vAlign w:val="bottom"/>
          </w:tcPr>
          <w:p w:rsidR="0061525D" w:rsidRPr="00B138F3" w:rsidRDefault="0061525D" w:rsidP="0088367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spacing w:after="160"/>
              <w:jc w:val="right"/>
              <w:rPr>
                <w:rFonts w:ascii="GHEA Grapalat" w:hAnsi="GHEA Grapalat" w:cs="Tahoma"/>
              </w:rPr>
            </w:pPr>
            <w:r w:rsidRPr="00B138F3">
              <w:rPr>
                <w:rFonts w:ascii="GHEA Grapalat" w:hAnsi="GHEA Grapalat"/>
              </w:rPr>
              <w:t>/____________________/</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61525D" w:rsidRPr="00B138F3" w:rsidRDefault="0061525D" w:rsidP="0088367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1525D" w:rsidRPr="00B138F3" w:rsidRDefault="0061525D" w:rsidP="0088367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88367B">
            <w:pPr>
              <w:widowControl w:val="0"/>
              <w:spacing w:after="160"/>
              <w:jc w:val="right"/>
              <w:rPr>
                <w:rFonts w:ascii="GHEA Grapalat" w:hAnsi="GHEA Grapalat" w:cs="Tahoma"/>
              </w:rPr>
            </w:pPr>
          </w:p>
          <w:p w:rsidR="0061525D" w:rsidRPr="00B138F3" w:rsidRDefault="0061525D" w:rsidP="0088367B">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1525D" w:rsidRPr="00B138F3" w:rsidTr="0088367B">
        <w:trPr>
          <w:trHeight w:val="2194"/>
        </w:trPr>
        <w:tc>
          <w:tcPr>
            <w:tcW w:w="5616" w:type="dxa"/>
            <w:tcBorders>
              <w:top w:val="single" w:sz="4" w:space="0" w:color="auto"/>
              <w:left w:val="single" w:sz="4" w:space="0" w:color="auto"/>
              <w:right w:val="single" w:sz="4" w:space="0" w:color="auto"/>
            </w:tcBorders>
            <w:noWrap/>
            <w:vAlign w:val="bottom"/>
          </w:tcPr>
          <w:p w:rsidR="0061525D" w:rsidRPr="00B138F3" w:rsidRDefault="0061525D" w:rsidP="0088367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1525D" w:rsidRPr="00B138F3" w:rsidRDefault="0061525D" w:rsidP="0088367B">
            <w:pPr>
              <w:widowControl w:val="0"/>
              <w:spacing w:after="160"/>
              <w:rPr>
                <w:rFonts w:ascii="GHEA Grapalat" w:hAnsi="GHEA Grapalat"/>
              </w:rPr>
            </w:pPr>
          </w:p>
          <w:p w:rsidR="0061525D" w:rsidRPr="00B138F3" w:rsidRDefault="0061525D" w:rsidP="0088367B">
            <w:pPr>
              <w:widowControl w:val="0"/>
              <w:jc w:val="right"/>
              <w:rPr>
                <w:rFonts w:ascii="GHEA Grapalat" w:hAnsi="GHEA Grapalat" w:cs="Tahoma"/>
              </w:rPr>
            </w:pPr>
            <w:r w:rsidRPr="00B138F3">
              <w:rPr>
                <w:rFonts w:ascii="GHEA Grapalat" w:hAnsi="GHEA Grapalat"/>
              </w:rPr>
              <w:t>/____________________/</w:t>
            </w:r>
          </w:p>
          <w:p w:rsidR="0061525D" w:rsidRPr="00B138F3" w:rsidRDefault="0061525D" w:rsidP="0088367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1525D" w:rsidRPr="00B138F3" w:rsidRDefault="0061525D" w:rsidP="0088367B">
            <w:pPr>
              <w:widowControl w:val="0"/>
              <w:spacing w:after="160"/>
              <w:rPr>
                <w:rFonts w:ascii="GHEA Grapalat" w:hAnsi="GHEA Grapalat" w:cs="Tahoma"/>
              </w:rPr>
            </w:pPr>
          </w:p>
          <w:p w:rsidR="0061525D" w:rsidRPr="00B138F3" w:rsidRDefault="0061525D" w:rsidP="0088367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1525D" w:rsidRPr="00B138F3" w:rsidRDefault="0061525D" w:rsidP="0088367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1525D" w:rsidRPr="00B138F3" w:rsidRDefault="0061525D" w:rsidP="0088367B">
            <w:pPr>
              <w:widowControl w:val="0"/>
              <w:spacing w:after="160"/>
              <w:rPr>
                <w:rFonts w:ascii="GHEA Grapalat" w:hAnsi="GHEA Grapalat" w:cs="Tahoma"/>
              </w:rPr>
            </w:pPr>
          </w:p>
          <w:p w:rsidR="0061525D" w:rsidRPr="00B138F3" w:rsidRDefault="0061525D" w:rsidP="0088367B">
            <w:pPr>
              <w:widowControl w:val="0"/>
              <w:jc w:val="right"/>
              <w:rPr>
                <w:rFonts w:ascii="GHEA Grapalat" w:hAnsi="GHEA Grapalat" w:cs="Tahoma"/>
              </w:rPr>
            </w:pPr>
            <w:r w:rsidRPr="00B138F3">
              <w:rPr>
                <w:rFonts w:ascii="GHEA Grapalat" w:hAnsi="GHEA Grapalat"/>
              </w:rPr>
              <w:t>/____________________/</w:t>
            </w:r>
          </w:p>
          <w:p w:rsidR="0061525D" w:rsidRPr="00B138F3" w:rsidRDefault="0061525D" w:rsidP="0088367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1525D" w:rsidRPr="00B138F3" w:rsidRDefault="0061525D" w:rsidP="0088367B">
            <w:pPr>
              <w:widowControl w:val="0"/>
              <w:spacing w:after="160"/>
              <w:rPr>
                <w:rFonts w:ascii="GHEA Grapalat" w:hAnsi="GHEA Grapalat" w:cs="Arial"/>
              </w:rPr>
            </w:pPr>
          </w:p>
        </w:tc>
      </w:tr>
      <w:tr w:rsidR="0061525D" w:rsidRPr="00B138F3" w:rsidTr="0088367B">
        <w:trPr>
          <w:trHeight w:val="2194"/>
        </w:trPr>
        <w:tc>
          <w:tcPr>
            <w:tcW w:w="5616" w:type="dxa"/>
            <w:tcBorders>
              <w:top w:val="nil"/>
              <w:left w:val="single" w:sz="4" w:space="0" w:color="auto"/>
              <w:bottom w:val="single" w:sz="4" w:space="0" w:color="auto"/>
              <w:right w:val="single" w:sz="4" w:space="0" w:color="auto"/>
            </w:tcBorders>
            <w:noWrap/>
            <w:vAlign w:val="bottom"/>
          </w:tcPr>
          <w:p w:rsidR="0061525D" w:rsidRPr="00B138F3" w:rsidRDefault="0061525D" w:rsidP="0088367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1525D" w:rsidRPr="00B138F3" w:rsidRDefault="0061525D" w:rsidP="0088367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1525D" w:rsidRPr="00B138F3" w:rsidRDefault="0061525D" w:rsidP="0088367B">
            <w:pPr>
              <w:widowControl w:val="0"/>
              <w:spacing w:after="160"/>
              <w:rPr>
                <w:rFonts w:ascii="GHEA Grapalat" w:hAnsi="GHEA Grapalat"/>
              </w:rPr>
            </w:pPr>
          </w:p>
          <w:p w:rsidR="0061525D" w:rsidRPr="00B138F3" w:rsidRDefault="0061525D" w:rsidP="0088367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1525D" w:rsidRPr="00B138F3" w:rsidRDefault="0061525D" w:rsidP="0061525D">
      <w:pPr>
        <w:widowControl w:val="0"/>
        <w:spacing w:after="160"/>
        <w:jc w:val="center"/>
        <w:rPr>
          <w:rFonts w:ascii="GHEA Grapalat" w:hAnsi="GHEA Grapalat" w:cs="Sylfaen"/>
        </w:rPr>
      </w:pPr>
    </w:p>
    <w:p w:rsidR="0061525D" w:rsidRPr="00B138F3" w:rsidRDefault="0061525D" w:rsidP="0061525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1525D" w:rsidRPr="00B138F3" w:rsidRDefault="0061525D" w:rsidP="0061525D">
      <w:pPr>
        <w:rPr>
          <w:rFonts w:ascii="GHEA Grapalat" w:hAnsi="GHEA Grapalat" w:cs="Sylfaen"/>
        </w:rPr>
      </w:pPr>
      <w:r w:rsidRPr="00B138F3">
        <w:rPr>
          <w:rFonts w:ascii="GHEA Grapalat" w:hAnsi="GHEA Grapalat" w:cs="Sylfaen"/>
        </w:rPr>
        <w:br w:type="page"/>
      </w:r>
    </w:p>
    <w:p w:rsidR="0061525D" w:rsidRPr="00B138F3" w:rsidRDefault="0061525D" w:rsidP="0061525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1525D" w:rsidRPr="00B138F3" w:rsidTr="0088367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1525D" w:rsidRPr="00B138F3" w:rsidTr="0088367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DB7787" w:rsidRDefault="0061525D" w:rsidP="0088367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Del="0010680B"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1525D" w:rsidRPr="00B138F3" w:rsidRDefault="0061525D" w:rsidP="0088367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1525D" w:rsidRPr="00B138F3" w:rsidRDefault="0061525D" w:rsidP="0088367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B138F3">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bl>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DE4A1F" w:rsidRDefault="0061525D" w:rsidP="0061525D">
      <w:pPr>
        <w:widowControl w:val="0"/>
        <w:spacing w:after="160"/>
        <w:ind w:left="567" w:right="565"/>
        <w:jc w:val="center"/>
        <w:rPr>
          <w:rFonts w:ascii="GHEA Grapalat" w:hAnsi="GHEA Grapalat"/>
          <w:b/>
        </w:rPr>
      </w:pPr>
    </w:p>
    <w:p w:rsidR="0088367B" w:rsidRPr="00DE4A1F" w:rsidRDefault="0088367B" w:rsidP="0061525D">
      <w:pPr>
        <w:widowControl w:val="0"/>
        <w:spacing w:after="160"/>
        <w:ind w:left="567" w:right="565"/>
        <w:jc w:val="center"/>
        <w:rPr>
          <w:rFonts w:ascii="GHEA Grapalat" w:hAnsi="GHEA Grapalat"/>
          <w:b/>
        </w:rPr>
      </w:pPr>
    </w:p>
    <w:p w:rsidR="0088367B" w:rsidRPr="00DE4A1F" w:rsidRDefault="0088367B" w:rsidP="0061525D">
      <w:pPr>
        <w:widowControl w:val="0"/>
        <w:spacing w:after="160"/>
        <w:ind w:left="567" w:right="565"/>
        <w:jc w:val="center"/>
        <w:rPr>
          <w:rFonts w:ascii="GHEA Grapalat" w:hAnsi="GHEA Grapalat"/>
          <w:b/>
        </w:rPr>
      </w:pPr>
    </w:p>
    <w:p w:rsidR="0088367B" w:rsidRPr="00DE4A1F" w:rsidRDefault="0088367B" w:rsidP="0061525D">
      <w:pPr>
        <w:widowControl w:val="0"/>
        <w:spacing w:after="160"/>
        <w:ind w:left="567" w:right="565"/>
        <w:jc w:val="center"/>
        <w:rPr>
          <w:rFonts w:ascii="GHEA Grapalat" w:hAnsi="GHEA Grapalat"/>
          <w:b/>
        </w:rPr>
      </w:pPr>
    </w:p>
    <w:p w:rsidR="0088367B" w:rsidRPr="00DE4A1F" w:rsidRDefault="0088367B" w:rsidP="0061525D">
      <w:pPr>
        <w:widowControl w:val="0"/>
        <w:spacing w:after="160"/>
        <w:ind w:left="567" w:right="565"/>
        <w:jc w:val="center"/>
        <w:rPr>
          <w:rFonts w:ascii="GHEA Grapalat" w:hAnsi="GHEA Grapalat"/>
          <w:b/>
        </w:rPr>
      </w:pPr>
    </w:p>
    <w:p w:rsidR="0088367B" w:rsidRPr="00DE4A1F" w:rsidRDefault="0088367B" w:rsidP="0061525D">
      <w:pPr>
        <w:widowControl w:val="0"/>
        <w:spacing w:after="160"/>
        <w:ind w:left="567" w:right="565"/>
        <w:jc w:val="center"/>
        <w:rPr>
          <w:rFonts w:ascii="GHEA Grapalat" w:hAnsi="GHEA Grapalat"/>
          <w:b/>
        </w:rPr>
      </w:pPr>
    </w:p>
    <w:p w:rsidR="0088367B" w:rsidRPr="00DE4A1F" w:rsidRDefault="0088367B" w:rsidP="0061525D">
      <w:pPr>
        <w:widowControl w:val="0"/>
        <w:spacing w:after="160"/>
        <w:ind w:left="567" w:right="565"/>
        <w:jc w:val="center"/>
        <w:rPr>
          <w:rFonts w:ascii="GHEA Grapalat" w:hAnsi="GHEA Grapalat"/>
          <w:b/>
        </w:rPr>
      </w:pPr>
    </w:p>
    <w:p w:rsidR="0088367B" w:rsidRPr="00DE4A1F" w:rsidRDefault="0088367B"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DE4A1F" w:rsidRDefault="0061525D" w:rsidP="0061525D">
      <w:pPr>
        <w:widowControl w:val="0"/>
        <w:spacing w:after="160"/>
        <w:ind w:left="567" w:right="565"/>
        <w:jc w:val="center"/>
        <w:rPr>
          <w:rFonts w:ascii="GHEA Grapalat" w:hAnsi="GHEA Grapalat"/>
          <w:b/>
        </w:rPr>
      </w:pPr>
    </w:p>
    <w:p w:rsidR="00317FDB" w:rsidRPr="00DE4A1F" w:rsidRDefault="00317FDB"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61525D" w:rsidRPr="00AF0E14" w:rsidRDefault="0061525D" w:rsidP="0061525D">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61525D" w:rsidRPr="00AF0E14" w:rsidRDefault="0061525D" w:rsidP="0061525D">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317FDB" w:rsidRPr="00DE4A1F">
        <w:rPr>
          <w:rFonts w:ascii="GHEA Grapalat" w:hAnsi="GHEA Grapalat"/>
          <w:sz w:val="24"/>
          <w:szCs w:val="24"/>
        </w:rPr>
        <w:t>3</w:t>
      </w:r>
      <w:r w:rsidRPr="00413E59">
        <w:rPr>
          <w:rFonts w:ascii="GHEA Grapalat" w:hAnsi="GHEA Grapalat"/>
          <w:sz w:val="24"/>
          <w:szCs w:val="24"/>
        </w:rPr>
        <w:t xml:space="preserve">  </w:t>
      </w:r>
    </w:p>
    <w:p w:rsidR="0061525D" w:rsidRPr="00B138F3" w:rsidRDefault="0061525D" w:rsidP="0061525D">
      <w:pPr>
        <w:widowControl w:val="0"/>
        <w:spacing w:after="160"/>
        <w:jc w:val="center"/>
        <w:rPr>
          <w:rFonts w:ascii="GHEA Grapalat" w:hAnsi="GHEA Grapalat"/>
          <w:b/>
        </w:rPr>
      </w:pPr>
    </w:p>
    <w:p w:rsidR="0061525D" w:rsidRPr="00B138F3" w:rsidRDefault="0061525D" w:rsidP="0061525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61525D" w:rsidRPr="00B138F3" w:rsidRDefault="0061525D" w:rsidP="0061525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1525D" w:rsidRPr="00B138F3" w:rsidTr="0088367B">
        <w:tc>
          <w:tcPr>
            <w:tcW w:w="4786" w:type="dxa"/>
          </w:tcPr>
          <w:p w:rsidR="0061525D" w:rsidRPr="00B138F3" w:rsidRDefault="0061525D" w:rsidP="0088367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61525D" w:rsidRPr="00B138F3" w:rsidRDefault="0061525D" w:rsidP="0088367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61525D" w:rsidRPr="00B138F3" w:rsidRDefault="0061525D" w:rsidP="0061525D">
      <w:pPr>
        <w:widowControl w:val="0"/>
        <w:spacing w:after="160"/>
        <w:rPr>
          <w:rFonts w:ascii="GHEA Grapalat" w:hAnsi="GHEA Grapalat" w:cs="GHEA Grapalat"/>
          <w:b/>
        </w:rPr>
      </w:pPr>
    </w:p>
    <w:p w:rsidR="0061525D" w:rsidRPr="00B138F3" w:rsidRDefault="0061525D" w:rsidP="0061525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61525D" w:rsidRPr="00B138F3" w:rsidRDefault="0061525D" w:rsidP="0061525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61525D" w:rsidRPr="00B138F3" w:rsidRDefault="0061525D" w:rsidP="0061525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61525D" w:rsidRPr="00B138F3" w:rsidRDefault="0061525D" w:rsidP="0061525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61525D" w:rsidRPr="00B138F3" w:rsidRDefault="0061525D" w:rsidP="0061525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1525D" w:rsidRPr="00B138F3" w:rsidRDefault="0061525D" w:rsidP="0061525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61525D" w:rsidRPr="00B138F3" w:rsidRDefault="0061525D" w:rsidP="0061525D">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61525D" w:rsidRPr="00B138F3" w:rsidRDefault="0061525D" w:rsidP="0061525D">
      <w:pPr>
        <w:pStyle w:val="BodyTextIndent3"/>
        <w:widowControl w:val="0"/>
        <w:spacing w:after="160" w:line="240" w:lineRule="auto"/>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317FDB" w:rsidRPr="00DE4A1F">
        <w:rPr>
          <w:rFonts w:ascii="GHEA Grapalat" w:hAnsi="GHEA Grapalat"/>
          <w:sz w:val="24"/>
          <w:szCs w:val="24"/>
        </w:rPr>
        <w:t>3</w:t>
      </w:r>
      <w:r w:rsidRPr="00C90F08">
        <w:rPr>
          <w:rFonts w:ascii="GHEA Grapalat" w:hAnsi="GHEA Grapalat"/>
          <w:b/>
        </w:rPr>
        <w:t>.</w:t>
      </w:r>
    </w:p>
    <w:p w:rsidR="0061525D" w:rsidRPr="00B138F3" w:rsidRDefault="0061525D" w:rsidP="0061525D">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 xml:space="preserve">Компания подтверждает, что акцептовала Требование в полном размере </w:t>
      </w:r>
      <w:r w:rsidRPr="00B138F3">
        <w:rPr>
          <w:rFonts w:ascii="GHEA Grapalat" w:hAnsi="GHEA Grapalat"/>
        </w:rPr>
        <w:lastRenderedPageBreak/>
        <w:t>суммы неустойки.</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61525D" w:rsidRPr="00B138F3" w:rsidRDefault="0061525D" w:rsidP="0061525D">
      <w:pPr>
        <w:widowControl w:val="0"/>
        <w:spacing w:after="160"/>
        <w:jc w:val="center"/>
        <w:rPr>
          <w:rFonts w:ascii="GHEA Grapalat" w:hAnsi="GHEA Grapalat" w:cs="GHEA Grapalat"/>
          <w:b/>
          <w:bCs/>
        </w:rPr>
      </w:pPr>
      <w:r w:rsidRPr="00B138F3">
        <w:rPr>
          <w:rFonts w:ascii="GHEA Grapalat" w:hAnsi="GHEA Grapalat"/>
          <w:b/>
        </w:rPr>
        <w:t>2. Иные условия</w:t>
      </w:r>
    </w:p>
    <w:p w:rsidR="0061525D" w:rsidRPr="00B253E1" w:rsidRDefault="0061525D" w:rsidP="0061525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61525D" w:rsidRPr="00B138F3"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61525D" w:rsidRPr="00B138F3" w:rsidDel="00A13215" w:rsidRDefault="0061525D" w:rsidP="0061525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1525D" w:rsidRPr="00B138F3" w:rsidRDefault="0061525D" w:rsidP="0061525D">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1525D" w:rsidRPr="00B138F3" w:rsidRDefault="0061525D" w:rsidP="0061525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61525D" w:rsidRPr="00B138F3" w:rsidRDefault="0061525D" w:rsidP="0061525D">
      <w:pPr>
        <w:widowControl w:val="0"/>
        <w:jc w:val="both"/>
        <w:rPr>
          <w:rFonts w:ascii="GHEA Grapalat" w:hAnsi="GHEA Grapalat"/>
        </w:rPr>
      </w:pPr>
      <w:r w:rsidRPr="00B138F3">
        <w:rPr>
          <w:rFonts w:ascii="GHEA Grapalat" w:hAnsi="GHEA Grapalat"/>
        </w:rPr>
        <w:t>_______________________________________</w:t>
      </w:r>
    </w:p>
    <w:p w:rsidR="0061525D" w:rsidRPr="00B138F3" w:rsidRDefault="0061525D" w:rsidP="0061525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61525D" w:rsidRPr="00B138F3" w:rsidRDefault="0061525D" w:rsidP="0061525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1525D" w:rsidRPr="00B138F3"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1525D" w:rsidRPr="00B138F3"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1525D" w:rsidRPr="00B138F3" w:rsidTr="0088367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1525D" w:rsidRPr="00B138F3" w:rsidTr="0088367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1525D" w:rsidRPr="00B138F3" w:rsidTr="0088367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1525D" w:rsidRPr="00B138F3" w:rsidTr="0088367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1525D" w:rsidRPr="00B138F3"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525D" w:rsidRPr="00201A0E"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61525D" w:rsidRPr="00201A0E" w:rsidTr="008836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61525D" w:rsidRPr="00201A0E" w:rsidTr="0088367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61525D" w:rsidRPr="00201A0E" w:rsidTr="0088367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61525D" w:rsidRPr="00201A0E" w:rsidTr="0088367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201A0E" w:rsidRDefault="0061525D" w:rsidP="0088367B">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1525D" w:rsidRPr="00B138F3" w:rsidTr="008836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1525D" w:rsidRPr="00B138F3" w:rsidTr="0088367B">
        <w:trPr>
          <w:trHeight w:val="424"/>
        </w:trPr>
        <w:tc>
          <w:tcPr>
            <w:tcW w:w="10980" w:type="dxa"/>
            <w:gridSpan w:val="2"/>
            <w:tcBorders>
              <w:top w:val="single" w:sz="4" w:space="0" w:color="auto"/>
              <w:left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1525D" w:rsidRPr="00B138F3" w:rsidTr="0088367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1525D" w:rsidRPr="00B138F3" w:rsidTr="0088367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525D" w:rsidRPr="00B138F3" w:rsidRDefault="0061525D" w:rsidP="0088367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1525D" w:rsidRPr="00B138F3" w:rsidTr="0088367B">
        <w:trPr>
          <w:trHeight w:val="2194"/>
        </w:trPr>
        <w:tc>
          <w:tcPr>
            <w:tcW w:w="5616" w:type="dxa"/>
            <w:tcBorders>
              <w:top w:val="nil"/>
              <w:left w:val="single" w:sz="4" w:space="0" w:color="auto"/>
              <w:bottom w:val="single" w:sz="4" w:space="0" w:color="auto"/>
              <w:right w:val="single" w:sz="4" w:space="0" w:color="auto"/>
            </w:tcBorders>
            <w:noWrap/>
            <w:vAlign w:val="bottom"/>
          </w:tcPr>
          <w:p w:rsidR="0061525D" w:rsidRPr="00B138F3" w:rsidRDefault="0061525D" w:rsidP="0088367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spacing w:after="160"/>
              <w:jc w:val="right"/>
              <w:rPr>
                <w:rFonts w:ascii="GHEA Grapalat" w:hAnsi="GHEA Grapalat" w:cs="Tahoma"/>
              </w:rPr>
            </w:pPr>
            <w:r w:rsidRPr="00B138F3">
              <w:rPr>
                <w:rFonts w:ascii="GHEA Grapalat" w:hAnsi="GHEA Grapalat"/>
              </w:rPr>
              <w:t>/____________________/</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61525D" w:rsidRPr="00B138F3" w:rsidRDefault="0061525D" w:rsidP="0088367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1525D" w:rsidRPr="00B138F3" w:rsidRDefault="0061525D" w:rsidP="0088367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88367B">
            <w:pPr>
              <w:widowControl w:val="0"/>
              <w:spacing w:after="160"/>
              <w:jc w:val="right"/>
              <w:rPr>
                <w:rFonts w:ascii="GHEA Grapalat" w:hAnsi="GHEA Grapalat" w:cs="Tahoma"/>
              </w:rPr>
            </w:pPr>
          </w:p>
          <w:p w:rsidR="0061525D" w:rsidRPr="00B138F3" w:rsidRDefault="0061525D" w:rsidP="0088367B">
            <w:pPr>
              <w:widowControl w:val="0"/>
              <w:spacing w:after="160"/>
              <w:jc w:val="right"/>
              <w:rPr>
                <w:rFonts w:ascii="GHEA Grapalat" w:hAnsi="GHEA Grapalat" w:cs="Sylfaen"/>
              </w:rPr>
            </w:pPr>
            <w:r w:rsidRPr="00B138F3">
              <w:rPr>
                <w:rFonts w:ascii="GHEA Grapalat" w:hAnsi="GHEA Grapalat"/>
              </w:rPr>
              <w:t>/____________________/</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1525D" w:rsidRPr="00B138F3" w:rsidTr="0088367B">
        <w:trPr>
          <w:trHeight w:val="2194"/>
        </w:trPr>
        <w:tc>
          <w:tcPr>
            <w:tcW w:w="5616" w:type="dxa"/>
            <w:tcBorders>
              <w:top w:val="single" w:sz="4" w:space="0" w:color="auto"/>
              <w:left w:val="single" w:sz="4" w:space="0" w:color="auto"/>
              <w:right w:val="single" w:sz="4" w:space="0" w:color="auto"/>
            </w:tcBorders>
            <w:noWrap/>
            <w:vAlign w:val="bottom"/>
          </w:tcPr>
          <w:p w:rsidR="0061525D" w:rsidRPr="00B138F3" w:rsidRDefault="0061525D" w:rsidP="0088367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1525D" w:rsidRPr="00B138F3" w:rsidRDefault="0061525D" w:rsidP="0088367B">
            <w:pPr>
              <w:widowControl w:val="0"/>
              <w:spacing w:after="160"/>
              <w:rPr>
                <w:rFonts w:ascii="GHEA Grapalat" w:hAnsi="GHEA Grapalat"/>
              </w:rPr>
            </w:pPr>
          </w:p>
          <w:p w:rsidR="0061525D" w:rsidRPr="00B138F3" w:rsidRDefault="0061525D" w:rsidP="0088367B">
            <w:pPr>
              <w:widowControl w:val="0"/>
              <w:jc w:val="right"/>
              <w:rPr>
                <w:rFonts w:ascii="GHEA Grapalat" w:hAnsi="GHEA Grapalat" w:cs="Tahoma"/>
              </w:rPr>
            </w:pPr>
            <w:r w:rsidRPr="00B138F3">
              <w:rPr>
                <w:rFonts w:ascii="GHEA Grapalat" w:hAnsi="GHEA Grapalat"/>
              </w:rPr>
              <w:t>/____________________/</w:t>
            </w:r>
          </w:p>
          <w:p w:rsidR="0061525D" w:rsidRPr="00B138F3" w:rsidRDefault="0061525D" w:rsidP="0088367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1525D" w:rsidRPr="00B138F3" w:rsidRDefault="0061525D" w:rsidP="0088367B">
            <w:pPr>
              <w:widowControl w:val="0"/>
              <w:spacing w:after="160"/>
              <w:rPr>
                <w:rFonts w:ascii="GHEA Grapalat" w:hAnsi="GHEA Grapalat" w:cs="Tahoma"/>
              </w:rPr>
            </w:pPr>
          </w:p>
          <w:p w:rsidR="0061525D" w:rsidRPr="00B138F3" w:rsidRDefault="0061525D" w:rsidP="0088367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1525D" w:rsidRPr="00B138F3" w:rsidRDefault="0061525D" w:rsidP="0088367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1525D" w:rsidRPr="00B138F3" w:rsidRDefault="0061525D" w:rsidP="0088367B">
            <w:pPr>
              <w:widowControl w:val="0"/>
              <w:spacing w:after="160"/>
              <w:rPr>
                <w:rFonts w:ascii="GHEA Grapalat" w:hAnsi="GHEA Grapalat" w:cs="Tahoma"/>
              </w:rPr>
            </w:pPr>
          </w:p>
          <w:p w:rsidR="0061525D" w:rsidRPr="00B138F3" w:rsidRDefault="0061525D" w:rsidP="0088367B">
            <w:pPr>
              <w:widowControl w:val="0"/>
              <w:jc w:val="right"/>
              <w:rPr>
                <w:rFonts w:ascii="GHEA Grapalat" w:hAnsi="GHEA Grapalat" w:cs="Tahoma"/>
              </w:rPr>
            </w:pPr>
            <w:r w:rsidRPr="00B138F3">
              <w:rPr>
                <w:rFonts w:ascii="GHEA Grapalat" w:hAnsi="GHEA Grapalat"/>
              </w:rPr>
              <w:t>/____________________/</w:t>
            </w:r>
          </w:p>
          <w:p w:rsidR="0061525D" w:rsidRPr="00B138F3" w:rsidRDefault="0061525D" w:rsidP="0088367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1525D" w:rsidRPr="00B138F3" w:rsidRDefault="0061525D" w:rsidP="0088367B">
            <w:pPr>
              <w:widowControl w:val="0"/>
              <w:spacing w:after="160"/>
              <w:rPr>
                <w:rFonts w:ascii="GHEA Grapalat" w:hAnsi="GHEA Grapalat" w:cs="Arial"/>
              </w:rPr>
            </w:pPr>
          </w:p>
        </w:tc>
      </w:tr>
      <w:tr w:rsidR="0061525D" w:rsidRPr="00B138F3" w:rsidTr="0088367B">
        <w:trPr>
          <w:trHeight w:val="2194"/>
        </w:trPr>
        <w:tc>
          <w:tcPr>
            <w:tcW w:w="5616" w:type="dxa"/>
            <w:tcBorders>
              <w:top w:val="nil"/>
              <w:left w:val="single" w:sz="4" w:space="0" w:color="auto"/>
              <w:bottom w:val="single" w:sz="4" w:space="0" w:color="auto"/>
              <w:right w:val="single" w:sz="4" w:space="0" w:color="auto"/>
            </w:tcBorders>
            <w:noWrap/>
            <w:vAlign w:val="bottom"/>
          </w:tcPr>
          <w:p w:rsidR="0061525D" w:rsidRPr="00B138F3" w:rsidRDefault="0061525D" w:rsidP="0088367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1525D" w:rsidRPr="00B138F3" w:rsidRDefault="0061525D" w:rsidP="0088367B">
            <w:pPr>
              <w:widowControl w:val="0"/>
              <w:spacing w:after="160"/>
              <w:rPr>
                <w:rFonts w:ascii="GHEA Grapalat" w:hAnsi="GHEA Grapalat" w:cs="Sylfaen"/>
              </w:rPr>
            </w:pPr>
          </w:p>
          <w:p w:rsidR="0061525D" w:rsidRPr="00B138F3" w:rsidRDefault="0061525D" w:rsidP="0088367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1525D" w:rsidRPr="00B138F3" w:rsidRDefault="0061525D" w:rsidP="0088367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1525D" w:rsidRPr="00B138F3" w:rsidRDefault="0061525D" w:rsidP="0088367B">
            <w:pPr>
              <w:widowControl w:val="0"/>
              <w:spacing w:after="160"/>
              <w:rPr>
                <w:rFonts w:ascii="GHEA Grapalat" w:hAnsi="GHEA Grapalat"/>
              </w:rPr>
            </w:pPr>
          </w:p>
          <w:p w:rsidR="0061525D" w:rsidRPr="00B138F3" w:rsidRDefault="0061525D" w:rsidP="0088367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1525D" w:rsidRPr="00B138F3" w:rsidRDefault="0061525D" w:rsidP="0061525D">
      <w:pPr>
        <w:widowControl w:val="0"/>
        <w:spacing w:after="160"/>
        <w:jc w:val="center"/>
        <w:rPr>
          <w:rFonts w:ascii="GHEA Grapalat" w:hAnsi="GHEA Grapalat" w:cs="Sylfaen"/>
        </w:rPr>
      </w:pPr>
    </w:p>
    <w:p w:rsidR="0061525D" w:rsidRPr="00B138F3" w:rsidRDefault="0061525D" w:rsidP="0061525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1525D" w:rsidRPr="00B138F3" w:rsidRDefault="0061525D" w:rsidP="0061525D">
      <w:pPr>
        <w:rPr>
          <w:rFonts w:ascii="GHEA Grapalat" w:hAnsi="GHEA Grapalat" w:cs="Sylfaen"/>
        </w:rPr>
      </w:pPr>
      <w:r w:rsidRPr="00B138F3">
        <w:rPr>
          <w:rFonts w:ascii="GHEA Grapalat" w:hAnsi="GHEA Grapalat" w:cs="Sylfaen"/>
        </w:rPr>
        <w:br w:type="page"/>
      </w:r>
    </w:p>
    <w:p w:rsidR="0061525D" w:rsidRPr="00B138F3" w:rsidRDefault="0061525D" w:rsidP="0061525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1525D" w:rsidRPr="00B138F3" w:rsidTr="0088367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1525D" w:rsidRPr="00B138F3" w:rsidTr="0088367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Del="0010680B"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1525D" w:rsidRPr="00B138F3" w:rsidRDefault="0061525D" w:rsidP="0088367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1525D" w:rsidRPr="00B138F3" w:rsidRDefault="0061525D" w:rsidP="0088367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r w:rsidR="0061525D" w:rsidRPr="00B138F3" w:rsidTr="0088367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B138F3">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525D" w:rsidRPr="00B138F3" w:rsidRDefault="0061525D" w:rsidP="008836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525D" w:rsidRPr="00B138F3" w:rsidRDefault="0061525D" w:rsidP="0088367B">
            <w:pPr>
              <w:widowControl w:val="0"/>
              <w:spacing w:after="120"/>
              <w:jc w:val="center"/>
              <w:rPr>
                <w:rFonts w:ascii="GHEA Grapalat" w:hAnsi="GHEA Grapalat"/>
                <w:sz w:val="18"/>
                <w:szCs w:val="18"/>
              </w:rPr>
            </w:pPr>
          </w:p>
        </w:tc>
      </w:tr>
    </w:tbl>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ind w:left="567" w:right="565"/>
        <w:jc w:val="center"/>
        <w:rPr>
          <w:rFonts w:ascii="GHEA Grapalat" w:hAnsi="GHEA Grapalat"/>
          <w:b/>
        </w:rPr>
      </w:pPr>
    </w:p>
    <w:p w:rsidR="0061525D" w:rsidRPr="00B138F3" w:rsidRDefault="0061525D" w:rsidP="0061525D">
      <w:pPr>
        <w:widowControl w:val="0"/>
        <w:spacing w:after="160"/>
        <w:jc w:val="both"/>
        <w:rPr>
          <w:rFonts w:ascii="GHEA Grapalat" w:hAnsi="GHEA Grapalat"/>
        </w:rPr>
      </w:pPr>
      <w:r w:rsidRPr="00B138F3">
        <w:rPr>
          <w:rFonts w:ascii="GHEA Grapalat" w:hAnsi="GHEA Grapalat"/>
        </w:rPr>
        <w:br w:type="page"/>
      </w:r>
    </w:p>
    <w:p w:rsidR="0061525D" w:rsidRPr="00173BC3" w:rsidRDefault="0061525D" w:rsidP="0061525D">
      <w:pPr>
        <w:pStyle w:val="BodyTextIndent3"/>
        <w:widowControl w:val="0"/>
        <w:spacing w:after="160" w:line="240" w:lineRule="auto"/>
        <w:jc w:val="right"/>
        <w:rPr>
          <w:rFonts w:ascii="Sylfaen" w:hAnsi="Sylfaen"/>
          <w:sz w:val="24"/>
          <w:szCs w:val="24"/>
        </w:rPr>
      </w:pPr>
      <w:r w:rsidRPr="00173BC3">
        <w:rPr>
          <w:rFonts w:ascii="Sylfaen" w:hAnsi="Sylfaen"/>
          <w:sz w:val="24"/>
          <w:szCs w:val="24"/>
        </w:rPr>
        <w:lastRenderedPageBreak/>
        <w:t>Приложение № 6</w:t>
      </w:r>
    </w:p>
    <w:p w:rsidR="00173BC3" w:rsidRPr="00AF0E14" w:rsidRDefault="00173BC3" w:rsidP="00173BC3">
      <w:pPr>
        <w:pStyle w:val="BodyTextIndent3"/>
        <w:widowControl w:val="0"/>
        <w:spacing w:after="160" w:line="240" w:lineRule="auto"/>
        <w:jc w:val="right"/>
        <w:rPr>
          <w:rFonts w:ascii="Sylfaen" w:hAnsi="Sylfaen"/>
          <w:sz w:val="24"/>
          <w:szCs w:val="24"/>
        </w:rPr>
      </w:pPr>
      <w:r w:rsidRPr="00AF0E14">
        <w:rPr>
          <w:rFonts w:ascii="Sylfaen" w:hAnsi="Sylfaen"/>
          <w:sz w:val="24"/>
          <w:szCs w:val="24"/>
        </w:rPr>
        <w:t xml:space="preserve">к Приглашению на пороцедуру закупки </w:t>
      </w:r>
    </w:p>
    <w:p w:rsidR="00173BC3" w:rsidRPr="00AF0E14" w:rsidRDefault="00173BC3" w:rsidP="00173BC3">
      <w:pPr>
        <w:pStyle w:val="BodyTextIndent3"/>
        <w:widowControl w:val="0"/>
        <w:spacing w:after="160" w:line="240" w:lineRule="auto"/>
        <w:jc w:val="right"/>
        <w:rPr>
          <w:rFonts w:ascii="Sylfaen" w:hAnsi="Sylfaen" w:cs="Arial"/>
          <w:sz w:val="24"/>
          <w:szCs w:val="24"/>
        </w:rPr>
      </w:pPr>
      <w:r w:rsidRPr="00AF0E14">
        <w:rPr>
          <w:rFonts w:ascii="Sylfaen" w:hAnsi="Sylfaen"/>
          <w:sz w:val="24"/>
          <w:szCs w:val="24"/>
        </w:rPr>
        <w:t xml:space="preserve">у одного лица вследствии чрезвычайной ситуации </w:t>
      </w:r>
      <w:r w:rsidRPr="00AF0E14">
        <w:rPr>
          <w:rFonts w:ascii="Sylfaen" w:hAnsi="Sylfaen" w:cs="Arial"/>
          <w:sz w:val="24"/>
          <w:szCs w:val="24"/>
        </w:rPr>
        <w:br/>
      </w:r>
      <w:r w:rsidRPr="00AF0E14">
        <w:rPr>
          <w:rFonts w:ascii="Sylfaen" w:hAnsi="Sylfaen"/>
          <w:sz w:val="24"/>
          <w:szCs w:val="24"/>
        </w:rPr>
        <w:t xml:space="preserve">под кодом </w:t>
      </w:r>
      <w:r w:rsidRPr="006B18CD">
        <w:rPr>
          <w:rFonts w:ascii="GHEA Grapalat" w:hAnsi="GHEA Grapalat"/>
          <w:sz w:val="24"/>
          <w:szCs w:val="24"/>
        </w:rPr>
        <w:t>ЕГС</w:t>
      </w:r>
      <w:r>
        <w:rPr>
          <w:rFonts w:ascii="GHEA Grapalat" w:hAnsi="GHEA Grapalat"/>
          <w:sz w:val="24"/>
          <w:szCs w:val="24"/>
        </w:rPr>
        <w:t>-</w:t>
      </w:r>
      <w:r w:rsidRPr="00C92C21">
        <w:rPr>
          <w:rFonts w:ascii="GHEA Grapalat" w:hAnsi="GHEA Grapalat"/>
          <w:sz w:val="24"/>
          <w:szCs w:val="24"/>
        </w:rPr>
        <w:t>HMA-APDzB</w:t>
      </w:r>
      <w:r>
        <w:rPr>
          <w:rFonts w:ascii="GHEA Grapalat" w:hAnsi="GHEA Grapalat"/>
          <w:sz w:val="24"/>
          <w:szCs w:val="24"/>
        </w:rPr>
        <w:t>-</w:t>
      </w:r>
      <w:r w:rsidRPr="007C6E16">
        <w:rPr>
          <w:rFonts w:ascii="GHEA Grapalat" w:hAnsi="GHEA Grapalat"/>
          <w:sz w:val="24"/>
          <w:szCs w:val="24"/>
        </w:rPr>
        <w:t>21</w:t>
      </w:r>
      <w:r>
        <w:rPr>
          <w:rFonts w:ascii="GHEA Grapalat" w:hAnsi="GHEA Grapalat"/>
          <w:sz w:val="24"/>
          <w:szCs w:val="24"/>
        </w:rPr>
        <w:t>/</w:t>
      </w:r>
      <w:r w:rsidR="00317FDB" w:rsidRPr="00DE4A1F">
        <w:rPr>
          <w:rFonts w:ascii="GHEA Grapalat" w:hAnsi="GHEA Grapalat"/>
          <w:sz w:val="24"/>
          <w:szCs w:val="24"/>
        </w:rPr>
        <w:t>3</w:t>
      </w:r>
      <w:r w:rsidRPr="00413E59">
        <w:rPr>
          <w:rFonts w:ascii="GHEA Grapalat" w:hAnsi="GHEA Grapalat"/>
          <w:sz w:val="24"/>
          <w:szCs w:val="24"/>
        </w:rPr>
        <w:t xml:space="preserve">  </w:t>
      </w:r>
    </w:p>
    <w:p w:rsidR="0061525D" w:rsidRPr="00B138F3" w:rsidRDefault="0061525D" w:rsidP="0061525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61525D" w:rsidRPr="00173BC3" w:rsidRDefault="0061525D" w:rsidP="0061525D">
      <w:pPr>
        <w:widowControl w:val="0"/>
        <w:spacing w:after="160"/>
        <w:ind w:left="-142" w:firstLine="142"/>
        <w:jc w:val="center"/>
        <w:rPr>
          <w:rFonts w:ascii="GHEA Grapalat" w:hAnsi="GHEA Grapalat"/>
          <w:b/>
        </w:rPr>
      </w:pPr>
      <w:r w:rsidRPr="00B138F3">
        <w:rPr>
          <w:rFonts w:ascii="GHEA Grapalat" w:hAnsi="GHEA Grapalat"/>
          <w:b/>
        </w:rPr>
        <w:t xml:space="preserve">ПОСТАВКИ ТОВАРА </w:t>
      </w:r>
    </w:p>
    <w:p w:rsidR="00173BC3" w:rsidRPr="00DE4A1F" w:rsidRDefault="00173BC3" w:rsidP="00173BC3">
      <w:pPr>
        <w:widowControl w:val="0"/>
        <w:spacing w:after="160"/>
        <w:ind w:left="-142" w:firstLine="142"/>
        <w:jc w:val="center"/>
        <w:rPr>
          <w:rFonts w:ascii="GHEA Grapalat" w:hAnsi="GHEA Grapalat" w:cs="Sylfaen"/>
        </w:rPr>
      </w:pPr>
      <w:r w:rsidRPr="00B138F3">
        <w:rPr>
          <w:rFonts w:ascii="GHEA Grapalat" w:hAnsi="GHEA Grapalat"/>
          <w:b/>
        </w:rPr>
        <w:t xml:space="preserve">№ </w:t>
      </w:r>
      <w:r w:rsidRPr="00173BC3">
        <w:rPr>
          <w:rFonts w:ascii="GHEA Grapalat" w:hAnsi="GHEA Grapalat"/>
          <w:b/>
        </w:rPr>
        <w:t>ЕГС-HMA-APDzB-21/</w:t>
      </w:r>
      <w:r w:rsidR="00317FDB" w:rsidRPr="00DE4A1F">
        <w:rPr>
          <w:rFonts w:ascii="GHEA Grapalat" w:hAnsi="GHEA Grapalat"/>
          <w:b/>
        </w:rPr>
        <w:t>3</w:t>
      </w:r>
      <w:r w:rsidRPr="00413E59">
        <w:rPr>
          <w:rFonts w:ascii="GHEA Grapalat" w:hAnsi="GHEA Grapalat"/>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173BC3" w:rsidRPr="00B138F3" w:rsidTr="0088367B">
        <w:tc>
          <w:tcPr>
            <w:tcW w:w="4643" w:type="dxa"/>
          </w:tcPr>
          <w:p w:rsidR="00173BC3" w:rsidRPr="0081493A" w:rsidRDefault="00173BC3" w:rsidP="0088367B">
            <w:pPr>
              <w:widowControl w:val="0"/>
              <w:spacing w:after="160"/>
              <w:rPr>
                <w:rFonts w:ascii="GHEA Grapalat" w:hAnsi="GHEA Grapalat" w:cs="Sylfaen"/>
                <w:lang w:val="en-US"/>
              </w:rPr>
            </w:pPr>
            <w:r w:rsidRPr="00C90F08">
              <w:rPr>
                <w:rFonts w:ascii="GHEA Grapalat" w:hAnsi="GHEA Grapalat"/>
              </w:rPr>
              <w:tab/>
            </w:r>
            <w:r>
              <w:rPr>
                <w:rFonts w:ascii="GHEA Grapalat" w:hAnsi="GHEA Grapalat"/>
                <w:lang w:val="en-US"/>
              </w:rPr>
              <w:t>г. Ереван</w:t>
            </w:r>
          </w:p>
        </w:tc>
        <w:tc>
          <w:tcPr>
            <w:tcW w:w="4643" w:type="dxa"/>
          </w:tcPr>
          <w:p w:rsidR="00173BC3" w:rsidRPr="00B138F3" w:rsidRDefault="00173BC3" w:rsidP="0088367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21</w:t>
            </w:r>
            <w:r w:rsidRPr="00B138F3">
              <w:rPr>
                <w:rFonts w:ascii="GHEA Grapalat" w:hAnsi="GHEA Grapalat"/>
              </w:rPr>
              <w:t>г.</w:t>
            </w:r>
          </w:p>
        </w:tc>
      </w:tr>
    </w:tbl>
    <w:p w:rsidR="00173BC3" w:rsidRPr="00B138F3" w:rsidRDefault="00173BC3" w:rsidP="00173BC3">
      <w:pPr>
        <w:widowControl w:val="0"/>
        <w:tabs>
          <w:tab w:val="left" w:pos="720"/>
          <w:tab w:val="left" w:pos="1440"/>
          <w:tab w:val="left" w:pos="8865"/>
        </w:tabs>
        <w:spacing w:after="160"/>
        <w:jc w:val="center"/>
        <w:rPr>
          <w:rFonts w:ascii="GHEA Grapalat" w:hAnsi="GHEA Grapalat" w:cs="Sylfaen"/>
        </w:rPr>
      </w:pPr>
    </w:p>
    <w:p w:rsidR="00173BC3" w:rsidRPr="00B138F3" w:rsidRDefault="00173BC3" w:rsidP="00173BC3">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173BC3" w:rsidRPr="00B138F3" w:rsidRDefault="00173BC3" w:rsidP="00173BC3">
      <w:pPr>
        <w:widowControl w:val="0"/>
        <w:spacing w:after="160"/>
        <w:ind w:firstLine="709"/>
        <w:jc w:val="both"/>
        <w:rPr>
          <w:rFonts w:ascii="GHEA Grapalat" w:hAnsi="GHEA Grapalat"/>
          <w:b/>
        </w:rPr>
      </w:pPr>
    </w:p>
    <w:p w:rsidR="00173BC3" w:rsidRPr="00B138F3" w:rsidRDefault="00173BC3" w:rsidP="00173BC3">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173BC3" w:rsidRPr="00C90F08" w:rsidRDefault="00173BC3" w:rsidP="00173BC3">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173BC3" w:rsidRPr="00C90F08" w:rsidRDefault="00173BC3" w:rsidP="00173BC3">
      <w:pPr>
        <w:widowControl w:val="0"/>
        <w:tabs>
          <w:tab w:val="left" w:pos="1134"/>
        </w:tabs>
        <w:spacing w:after="160" w:line="360" w:lineRule="auto"/>
        <w:ind w:firstLine="567"/>
        <w:jc w:val="both"/>
        <w:rPr>
          <w:rFonts w:ascii="GHEA Grapalat" w:hAnsi="GHEA Grapalat"/>
        </w:rPr>
      </w:pPr>
      <w:r w:rsidRPr="00C90F08">
        <w:rPr>
          <w:rFonts w:ascii="GHEA Grapalat" w:hAnsi="GHEA Grapalat"/>
        </w:rPr>
        <w:t>1.2 Условия настоящего договора не могут противоречить положениям Закона Республики Армения «О закупках» (далее именуемого «Закон») и Постановлению Правительства № 526-</w:t>
      </w:r>
      <w:r w:rsidRPr="006756EB">
        <w:rPr>
          <w:rFonts w:ascii="GHEA Grapalat" w:hAnsi="GHEA Grapalat"/>
          <w:lang w:val="en-US"/>
        </w:rPr>
        <w:t>N</w:t>
      </w:r>
      <w:r w:rsidRPr="00C90F08">
        <w:rPr>
          <w:rFonts w:ascii="GHEA Grapalat" w:hAnsi="GHEA Grapalat"/>
        </w:rPr>
        <w:t xml:space="preserve"> от 4 мая 2017 г. (далее именуемому «Постановление»). В случае противоречия с настоящим Договором предпочтение будет дано положениям Закона и Постановлению.</w:t>
      </w:r>
    </w:p>
    <w:p w:rsidR="00173BC3" w:rsidRDefault="00173BC3" w:rsidP="00173BC3">
      <w:pPr>
        <w:widowControl w:val="0"/>
        <w:tabs>
          <w:tab w:val="left" w:pos="1134"/>
        </w:tabs>
        <w:spacing w:after="160"/>
        <w:jc w:val="both"/>
        <w:rPr>
          <w:rFonts w:ascii="GHEA Grapalat" w:hAnsi="GHEA Grapalat" w:cs="Sylfaen"/>
        </w:rPr>
      </w:pPr>
      <w:r w:rsidRPr="00C90F08">
        <w:rPr>
          <w:rFonts w:ascii="GHEA Grapalat" w:hAnsi="GHEA Grapalat"/>
        </w:rPr>
        <w:t xml:space="preserve">       1.3. Основанием для подписания этого договора послужили пункт 1 статьи 18, часть </w:t>
      </w:r>
      <w:r w:rsidRPr="00DE4A1F">
        <w:rPr>
          <w:rFonts w:ascii="GHEA Grapalat" w:hAnsi="GHEA Grapalat"/>
        </w:rPr>
        <w:t>4</w:t>
      </w:r>
      <w:r>
        <w:rPr>
          <w:rFonts w:ascii="GHEA Grapalat" w:hAnsi="GHEA Grapalat"/>
        </w:rPr>
        <w:t xml:space="preserve"> Закона, статья </w:t>
      </w:r>
      <w:r w:rsidRPr="00DE4A1F">
        <w:rPr>
          <w:rFonts w:ascii="GHEA Grapalat" w:hAnsi="GHEA Grapalat"/>
        </w:rPr>
        <w:t>71</w:t>
      </w:r>
      <w:r w:rsidRPr="00C90F08">
        <w:rPr>
          <w:rFonts w:ascii="GHEA Grapalat" w:hAnsi="GHEA Grapalat"/>
        </w:rPr>
        <w:t xml:space="preserve"> Постановлении и решение  оценочной комиссии  20</w:t>
      </w:r>
      <w:r w:rsidRPr="000D6FF5">
        <w:rPr>
          <w:rFonts w:ascii="GHEA Grapalat" w:hAnsi="GHEA Grapalat"/>
        </w:rPr>
        <w:t>2</w:t>
      </w:r>
      <w:r w:rsidRPr="00C8794B">
        <w:rPr>
          <w:rFonts w:ascii="GHEA Grapalat" w:hAnsi="GHEA Grapalat"/>
        </w:rPr>
        <w:t>1</w:t>
      </w:r>
      <w:r w:rsidRPr="00C90F08">
        <w:rPr>
          <w:rFonts w:ascii="GHEA Grapalat" w:hAnsi="GHEA Grapalat"/>
        </w:rPr>
        <w:t xml:space="preserve"> года о признании выбранного участника / Протокол № ___, ___.</w:t>
      </w:r>
      <w:r w:rsidRPr="00C9119F">
        <w:rPr>
          <w:rFonts w:ascii="GHEA Grapalat" w:hAnsi="GHEA Grapalat"/>
          <w:b/>
        </w:rPr>
        <w:t xml:space="preserve"> </w:t>
      </w:r>
      <w:r w:rsidRPr="00C05393">
        <w:rPr>
          <w:rFonts w:ascii="GHEA Grapalat" w:hAnsi="GHEA Grapalat" w:cs="GHEA Grapalat"/>
          <w:b/>
        </w:rPr>
        <w:br/>
      </w:r>
      <w:r w:rsidRPr="00C90F08">
        <w:rPr>
          <w:rFonts w:ascii="GHEA Grapalat" w:hAnsi="GHEA Grapalat"/>
        </w:rPr>
        <w:t xml:space="preserve">      1.4 Продавец </w:t>
      </w:r>
      <w:r w:rsidRPr="007D79C8">
        <w:rPr>
          <w:rFonts w:ascii="GHEA Grapalat" w:hAnsi="GHEA Grapalat"/>
        </w:rPr>
        <w:t xml:space="preserve">предоставил обеспечение исполнения договора в виде </w:t>
      </w:r>
      <w:r>
        <w:rPr>
          <w:rFonts w:ascii="GHEA Grapalat" w:hAnsi="GHEA Grapalat"/>
        </w:rPr>
        <w:t>--------------------</w:t>
      </w:r>
      <w:r w:rsidRPr="007D79C8">
        <w:rPr>
          <w:rFonts w:ascii="GHEA Grapalat" w:hAnsi="GHEA Grapalat"/>
        </w:rPr>
        <w:t xml:space="preserve"> в размере 10% от цены договора.</w:t>
      </w:r>
      <w:r w:rsidRPr="004E214E">
        <w:t xml:space="preserve"> </w:t>
      </w:r>
      <w:r w:rsidRPr="004E214E">
        <w:rPr>
          <w:rFonts w:ascii="GHEA Grapalat" w:hAnsi="GHEA Grapalat"/>
        </w:rPr>
        <w:t xml:space="preserve">а также </w:t>
      </w:r>
      <w:r w:rsidRPr="008C5F2A">
        <w:rPr>
          <w:rFonts w:ascii="GHEA Grapalat" w:hAnsi="GHEA Grapalat"/>
        </w:rPr>
        <w:t>обеспечения квалификации</w:t>
      </w:r>
      <w:r w:rsidRPr="004E214E">
        <w:rPr>
          <w:rFonts w:ascii="GHEA Grapalat" w:hAnsi="GHEA Grapalat"/>
        </w:rPr>
        <w:t xml:space="preserve"> </w:t>
      </w:r>
      <w:r w:rsidRPr="007D79C8">
        <w:rPr>
          <w:rFonts w:ascii="GHEA Grapalat" w:hAnsi="GHEA Grapalat"/>
        </w:rPr>
        <w:t xml:space="preserve">в виде </w:t>
      </w:r>
      <w:r w:rsidRPr="004E214E">
        <w:rPr>
          <w:rFonts w:ascii="GHEA Grapalat" w:hAnsi="GHEA Grapalat"/>
        </w:rPr>
        <w:t>-------------------------- 1</w:t>
      </w:r>
      <w:r w:rsidRPr="002F7E54">
        <w:rPr>
          <w:rFonts w:ascii="GHEA Grapalat" w:hAnsi="GHEA Grapalat"/>
        </w:rPr>
        <w:t>5</w:t>
      </w:r>
      <w:r w:rsidRPr="004E214E">
        <w:rPr>
          <w:rFonts w:ascii="GHEA Grapalat" w:hAnsi="GHEA Grapalat"/>
        </w:rPr>
        <w:t>% от цены контракта.</w:t>
      </w:r>
    </w:p>
    <w:p w:rsidR="00173BC3" w:rsidRPr="00CC0116" w:rsidRDefault="00173BC3" w:rsidP="00173BC3">
      <w:pPr>
        <w:widowControl w:val="0"/>
        <w:tabs>
          <w:tab w:val="left" w:pos="1134"/>
        </w:tabs>
        <w:spacing w:after="160" w:line="360" w:lineRule="auto"/>
        <w:jc w:val="both"/>
        <w:rPr>
          <w:rFonts w:ascii="GHEA Grapalat" w:hAnsi="GHEA Grapalat" w:cs="Times Armenian"/>
        </w:rPr>
      </w:pPr>
      <w:r w:rsidRPr="000D6FF5">
        <w:rPr>
          <w:rFonts w:ascii="Sylfaen" w:hAnsi="Sylfaen"/>
          <w:sz w:val="20"/>
          <w:szCs w:val="22"/>
        </w:rPr>
        <w:t xml:space="preserve">      </w:t>
      </w:r>
      <w:r w:rsidRPr="00C90F08">
        <w:rPr>
          <w:rFonts w:ascii="Sylfaen" w:hAnsi="Sylfaen"/>
          <w:sz w:val="20"/>
          <w:szCs w:val="22"/>
        </w:rPr>
        <w:t xml:space="preserve">1.5 </w:t>
      </w:r>
      <w:r w:rsidRPr="00CC0116">
        <w:rPr>
          <w:rFonts w:ascii="GHEA Grapalat" w:hAnsi="GHEA Grapalat" w:cs="Times Armenian"/>
        </w:rPr>
        <w:t xml:space="preserve">Продавец доставляет Товар Покупателю / Получателю / </w:t>
      </w:r>
      <w:r>
        <w:rPr>
          <w:rFonts w:ascii="GHEA Grapalat" w:hAnsi="GHEA Grapalat" w:cs="Times Armenian"/>
        </w:rPr>
        <w:t xml:space="preserve">в соответствии с Приложени 1 </w:t>
      </w:r>
      <w:r w:rsidRPr="00CC0116">
        <w:rPr>
          <w:rFonts w:ascii="GHEA Grapalat" w:hAnsi="GHEA Grapalat" w:cs="Times Armenian"/>
        </w:rPr>
        <w:t xml:space="preserve"> Договор</w:t>
      </w:r>
      <w:r w:rsidRPr="00425D09">
        <w:rPr>
          <w:rFonts w:ascii="GHEA Grapalat" w:hAnsi="GHEA Grapalat" w:cs="Times Armenian"/>
        </w:rPr>
        <w:t>а</w:t>
      </w:r>
      <w:r w:rsidRPr="00CC0116">
        <w:rPr>
          <w:rFonts w:ascii="GHEA Grapalat" w:hAnsi="GHEA Grapalat" w:cs="Times Armenian"/>
        </w:rPr>
        <w:t>. Ср</w:t>
      </w:r>
      <w:r>
        <w:rPr>
          <w:rFonts w:ascii="GHEA Grapalat" w:hAnsi="GHEA Grapalat" w:cs="Times Armenian"/>
          <w:lang w:val="en-US"/>
        </w:rPr>
        <w:t>օ</w:t>
      </w:r>
      <w:r w:rsidRPr="00CC0116">
        <w:rPr>
          <w:rFonts w:ascii="GHEA Grapalat" w:hAnsi="GHEA Grapalat" w:cs="Times Armenian"/>
        </w:rPr>
        <w:t>к поставки товара</w:t>
      </w:r>
      <w:r w:rsidRPr="00425D09">
        <w:rPr>
          <w:rFonts w:ascii="GHEA Grapalat" w:hAnsi="GHEA Grapalat" w:cs="Times Armenian"/>
        </w:rPr>
        <w:t>-</w:t>
      </w:r>
      <w:r w:rsidRPr="00CC0116">
        <w:rPr>
          <w:rFonts w:ascii="GHEA Grapalat" w:hAnsi="GHEA Grapalat" w:cs="Times Armenian"/>
        </w:rPr>
        <w:t xml:space="preserve"> в течение </w:t>
      </w:r>
      <w:r w:rsidR="00DE1AC0" w:rsidRPr="00DE4A1F">
        <w:rPr>
          <w:rFonts w:ascii="GHEA Grapalat" w:hAnsi="GHEA Grapalat" w:cs="Times Armenian"/>
        </w:rPr>
        <w:t>7</w:t>
      </w:r>
      <w:r w:rsidRPr="00CC0116">
        <w:rPr>
          <w:rFonts w:ascii="GHEA Grapalat" w:hAnsi="GHEA Grapalat" w:cs="Times Armenian"/>
        </w:rPr>
        <w:t xml:space="preserve"> календарного дня с </w:t>
      </w:r>
      <w:r w:rsidRPr="00CC0116">
        <w:rPr>
          <w:rFonts w:ascii="GHEA Grapalat" w:hAnsi="GHEA Grapalat" w:cs="Times Armenian"/>
        </w:rPr>
        <w:lastRenderedPageBreak/>
        <w:t>момента вступления договора в силу.</w:t>
      </w:r>
    </w:p>
    <w:p w:rsidR="00173BC3" w:rsidRPr="00C90F08" w:rsidRDefault="00173BC3" w:rsidP="00173BC3">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1,6  Продавец товар доставляет на склад покупателя, расположенный в г. Ереван, ул Масис 102.</w:t>
      </w:r>
    </w:p>
    <w:p w:rsidR="00173BC3" w:rsidRPr="00B138F3" w:rsidRDefault="00173BC3" w:rsidP="00173BC3">
      <w:pPr>
        <w:widowControl w:val="0"/>
        <w:spacing w:after="160"/>
        <w:ind w:firstLine="709"/>
        <w:jc w:val="both"/>
        <w:rPr>
          <w:rFonts w:ascii="GHEA Grapalat" w:hAnsi="GHEA Grapalat" w:cs="Times Armenian"/>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2.ПРАВА И ОБЯЗАННОСТИ СТОРОН</w:t>
      </w:r>
    </w:p>
    <w:p w:rsidR="00173BC3" w:rsidRPr="00B138F3" w:rsidRDefault="00173BC3" w:rsidP="00173BC3">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173BC3" w:rsidRPr="00B138F3" w:rsidRDefault="00173BC3" w:rsidP="00173BC3">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73BC3" w:rsidRPr="00B138F3" w:rsidRDefault="00173BC3" w:rsidP="00173BC3">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173BC3" w:rsidRPr="00B138F3" w:rsidRDefault="00173BC3" w:rsidP="00173BC3">
      <w:pPr>
        <w:widowControl w:val="0"/>
        <w:tabs>
          <w:tab w:val="left" w:pos="1560"/>
        </w:tabs>
        <w:spacing w:after="160"/>
        <w:ind w:firstLine="567"/>
        <w:jc w:val="both"/>
        <w:rPr>
          <w:rFonts w:ascii="GHEA Grapalat" w:hAnsi="GHEA Grapalat"/>
        </w:rPr>
      </w:pPr>
      <w:r w:rsidRPr="00B138F3">
        <w:rPr>
          <w:rFonts w:ascii="GHEA Grapalat" w:hAnsi="GHEA Grapalat"/>
        </w:rPr>
        <w:lastRenderedPageBreak/>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173BC3" w:rsidRPr="00B138F3" w:rsidRDefault="00173BC3" w:rsidP="00173BC3">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73BC3" w:rsidRPr="00B138F3" w:rsidRDefault="00173BC3" w:rsidP="00173BC3">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173BC3" w:rsidRPr="00B138F3" w:rsidRDefault="00173BC3" w:rsidP="00173BC3">
      <w:pPr>
        <w:widowControl w:val="0"/>
        <w:spacing w:after="160"/>
        <w:ind w:firstLine="567"/>
        <w:jc w:val="both"/>
        <w:rPr>
          <w:rFonts w:ascii="GHEA Grapalat" w:hAnsi="GHEA Grapalat" w:cs="Sylfaen"/>
        </w:rPr>
      </w:pPr>
      <w:r w:rsidRPr="00B138F3">
        <w:rPr>
          <w:rFonts w:ascii="GHEA Grapalat" w:hAnsi="GHEA Grapalat"/>
        </w:rPr>
        <w:t xml:space="preserve">Цена поставки товара стабильна, и Продавец не вправе требовать </w:t>
      </w:r>
      <w:r w:rsidRPr="00B138F3">
        <w:rPr>
          <w:rFonts w:ascii="GHEA Grapalat" w:hAnsi="GHEA Grapalat"/>
        </w:rPr>
        <w:lastRenderedPageBreak/>
        <w:t>увеличения, а Покупатель — снижения этой цены.</w:t>
      </w:r>
    </w:p>
    <w:p w:rsidR="00173BC3" w:rsidRPr="00016450" w:rsidRDefault="00173BC3" w:rsidP="00173BC3">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20 (двадцати) банковских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425D09">
        <w:rPr>
          <w:rFonts w:ascii="GHEA Grapalat" w:hAnsi="GHEA Grapalat"/>
        </w:rPr>
        <w:t>3</w:t>
      </w:r>
      <w:r w:rsidRPr="00016450">
        <w:rPr>
          <w:rFonts w:ascii="GHEA Grapalat" w:hAnsi="GHEA Grapalat"/>
        </w:rPr>
        <w:t>)</w:t>
      </w:r>
      <w:r w:rsidRPr="007F5FB4">
        <w:rPr>
          <w:rFonts w:ascii="GHEA Grapalat" w:hAnsi="GHEA Grapalat"/>
        </w:rPr>
        <w:t>.</w:t>
      </w:r>
    </w:p>
    <w:p w:rsidR="00173BC3" w:rsidRPr="00B138F3" w:rsidRDefault="00173BC3" w:rsidP="00173BC3">
      <w:pPr>
        <w:widowControl w:val="0"/>
        <w:spacing w:after="160"/>
        <w:ind w:firstLine="720"/>
        <w:jc w:val="both"/>
        <w:rPr>
          <w:rFonts w:ascii="GHEA Grapalat" w:hAnsi="GHEA Grapalat" w:cs="Sylfaen"/>
          <w:i/>
          <w:u w:val="single"/>
          <w:lang w:val="hy-AM"/>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173BC3" w:rsidRPr="00BE51DD"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173BC3" w:rsidRPr="00BE51DD" w:rsidRDefault="00173BC3" w:rsidP="00173BC3">
      <w:pPr>
        <w:widowControl w:val="0"/>
        <w:tabs>
          <w:tab w:val="left" w:pos="1134"/>
        </w:tabs>
        <w:spacing w:after="160"/>
        <w:ind w:firstLine="567"/>
        <w:jc w:val="both"/>
        <w:rPr>
          <w:rFonts w:ascii="GHEA Grapalat" w:hAnsi="GHEA Grapalat"/>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5. ПЕРЕДАЧА И ПРИЕМ ТОВАРА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173BC3" w:rsidRDefault="00173BC3" w:rsidP="00173BC3">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w:t>
      </w:r>
      <w:r w:rsidRPr="00425D09">
        <w:rPr>
          <w:rFonts w:ascii="GHEA Grapalat" w:hAnsi="GHEA Grapalat"/>
        </w:rPr>
        <w:t>4</w:t>
      </w:r>
      <w:r>
        <w:rPr>
          <w:rFonts w:ascii="GHEA Grapalat" w:hAnsi="GHEA Grapalat"/>
        </w:rPr>
        <w:t xml:space="preserve">.1) и </w:t>
      </w:r>
      <w:r w:rsidRPr="00C90F08">
        <w:rPr>
          <w:rFonts w:ascii="GHEA Grapalat" w:hAnsi="GHEA Grapalat"/>
        </w:rPr>
        <w:t xml:space="preserve">2 </w:t>
      </w:r>
      <w:r>
        <w:rPr>
          <w:rFonts w:ascii="GHEA Grapalat" w:hAnsi="GHEA Grapalat"/>
        </w:rPr>
        <w:t xml:space="preserve">экземпляр акта приема-передачи (Приложение № </w:t>
      </w:r>
      <w:r w:rsidRPr="00425D09">
        <w:rPr>
          <w:rFonts w:ascii="GHEA Grapalat" w:hAnsi="GHEA Grapalat"/>
        </w:rPr>
        <w:t>4</w:t>
      </w:r>
      <w:r>
        <w:rPr>
          <w:rFonts w:ascii="GHEA Grapalat" w:hAnsi="GHEA Grapalat"/>
        </w:rPr>
        <w:t xml:space="preserve">). </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173BC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C90F08">
        <w:rPr>
          <w:rFonts w:ascii="GHEA Grapalat" w:hAnsi="GHEA Grapalat"/>
        </w:rPr>
        <w:t>5</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173BC3" w:rsidRDefault="00173BC3" w:rsidP="00173BC3">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w:t>
      </w:r>
      <w:r>
        <w:rPr>
          <w:rFonts w:ascii="GHEA Grapalat" w:hAnsi="GHEA Grapalat"/>
        </w:rPr>
        <w:lastRenderedPageBreak/>
        <w:t xml:space="preserve">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73BC3" w:rsidRDefault="00173BC3" w:rsidP="00173BC3">
      <w:pPr>
        <w:widowControl w:val="0"/>
        <w:tabs>
          <w:tab w:val="left" w:pos="1134"/>
        </w:tabs>
        <w:spacing w:after="160"/>
        <w:ind w:firstLine="567"/>
        <w:jc w:val="both"/>
        <w:rPr>
          <w:rFonts w:ascii="GHEA Grapalat" w:hAnsi="GHEA Grapalat"/>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6. ОТВЕТСТВЕННОСТЬ СТОРОН</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2"/>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173BC3" w:rsidRPr="00B138F3" w:rsidRDefault="00173BC3" w:rsidP="00173BC3">
      <w:pPr>
        <w:rPr>
          <w:rFonts w:ascii="GHEA Grapalat" w:hAnsi="GHEA Grapalat"/>
          <w:lang w:val="hy-AM"/>
        </w:rPr>
      </w:pPr>
    </w:p>
    <w:p w:rsidR="00173BC3" w:rsidRPr="00B138F3" w:rsidRDefault="00173BC3" w:rsidP="00173BC3">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173BC3" w:rsidRPr="00B138F3" w:rsidRDefault="00173BC3" w:rsidP="00173BC3">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w:t>
      </w:r>
      <w:r w:rsidRPr="00B138F3">
        <w:rPr>
          <w:rFonts w:ascii="GHEA Grapalat" w:hAnsi="GHEA Grapalat"/>
        </w:rPr>
        <w:lastRenderedPageBreak/>
        <w:t>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73BC3" w:rsidRPr="00B138F3" w:rsidRDefault="00173BC3" w:rsidP="00173BC3">
      <w:pPr>
        <w:widowControl w:val="0"/>
        <w:spacing w:after="160"/>
        <w:jc w:val="center"/>
        <w:rPr>
          <w:rFonts w:ascii="GHEA Grapalat" w:hAnsi="GHEA Grapalat"/>
          <w:lang w:val="hy-AM"/>
        </w:rPr>
      </w:pPr>
    </w:p>
    <w:p w:rsidR="00173BC3" w:rsidRPr="00016450" w:rsidRDefault="00173BC3" w:rsidP="00173BC3">
      <w:pPr>
        <w:widowControl w:val="0"/>
        <w:spacing w:after="160" w:line="360" w:lineRule="auto"/>
        <w:jc w:val="center"/>
        <w:rPr>
          <w:rFonts w:ascii="GHEA Grapalat" w:hAnsi="GHEA Grapalat"/>
          <w:b/>
        </w:rPr>
      </w:pPr>
      <w:r w:rsidRPr="00016450">
        <w:rPr>
          <w:rFonts w:ascii="GHEA Grapalat" w:hAnsi="GHEA Grapalat"/>
          <w:b/>
        </w:rPr>
        <w:t>8. ИНЫЕ УСЛОВИЯ</w:t>
      </w:r>
    </w:p>
    <w:p w:rsidR="00173BC3" w:rsidRPr="00C90F08" w:rsidRDefault="00173BC3" w:rsidP="00DE4A1F">
      <w:pPr>
        <w:widowControl w:val="0"/>
        <w:tabs>
          <w:tab w:val="left" w:pos="1134"/>
        </w:tabs>
        <w:spacing w:after="160"/>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00317FDB" w:rsidRPr="00C90F08">
        <w:rPr>
          <w:rFonts w:ascii="GHEA Grapalat" w:hAnsi="GHEA Grapalat"/>
        </w:rPr>
        <w:t xml:space="preserve">не позднее </w:t>
      </w:r>
      <w:r>
        <w:rPr>
          <w:rFonts w:ascii="GHEA Grapalat" w:hAnsi="GHEA Grapalat"/>
        </w:rPr>
        <w:t xml:space="preserve">до </w:t>
      </w:r>
      <w:r w:rsidR="00317FDB" w:rsidRPr="00DE4A1F">
        <w:rPr>
          <w:rFonts w:ascii="GHEA Grapalat" w:hAnsi="GHEA Grapalat" w:cs="Times Armenian"/>
        </w:rPr>
        <w:t>7</w:t>
      </w:r>
      <w:r w:rsidR="00317FDB" w:rsidRPr="00CC0116">
        <w:rPr>
          <w:rFonts w:ascii="GHEA Grapalat" w:hAnsi="GHEA Grapalat" w:cs="Times Armenian"/>
        </w:rPr>
        <w:t xml:space="preserve"> календарного дня </w:t>
      </w:r>
      <w:r w:rsidRPr="00C90F08">
        <w:rPr>
          <w:rFonts w:ascii="GHEA Grapalat" w:hAnsi="GHEA Grapalat"/>
        </w:rPr>
        <w:t xml:space="preserve">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w:t>
      </w:r>
      <w:r w:rsidRPr="00C90F08">
        <w:rPr>
          <w:rFonts w:ascii="GHEA Grapalat" w:hAnsi="GHEA Grapalat"/>
        </w:rPr>
        <w:t xml:space="preserve"> но не позднее </w:t>
      </w:r>
      <w:r w:rsidR="00317FDB">
        <w:rPr>
          <w:rFonts w:ascii="GHEA Grapalat" w:hAnsi="GHEA Grapalat"/>
        </w:rPr>
        <w:t>30 декабря 20</w:t>
      </w:r>
      <w:r w:rsidR="00317FDB" w:rsidRPr="000D6FF5">
        <w:rPr>
          <w:rFonts w:ascii="GHEA Grapalat" w:hAnsi="GHEA Grapalat"/>
        </w:rPr>
        <w:t>2</w:t>
      </w:r>
      <w:r w:rsidR="00317FDB" w:rsidRPr="007C6E16">
        <w:rPr>
          <w:rFonts w:ascii="GHEA Grapalat" w:hAnsi="GHEA Grapalat"/>
        </w:rPr>
        <w:t>1</w:t>
      </w:r>
      <w:r w:rsidR="00317FDB" w:rsidRPr="00C90F08">
        <w:rPr>
          <w:rFonts w:ascii="GHEA Grapalat" w:hAnsi="GHEA Grapalat"/>
        </w:rPr>
        <w:t xml:space="preserve"> года</w:t>
      </w:r>
      <w:r>
        <w:rPr>
          <w:rFonts w:ascii="GHEA Grapalat" w:hAnsi="GHEA Grapalat"/>
        </w:rPr>
        <w:t>.</w:t>
      </w:r>
    </w:p>
    <w:p w:rsidR="00173BC3" w:rsidRPr="00B138F3" w:rsidRDefault="00173BC3" w:rsidP="00173BC3">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173BC3" w:rsidRPr="00B138F3" w:rsidRDefault="00173BC3" w:rsidP="00173BC3">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73BC3" w:rsidRPr="00B138F3" w:rsidRDefault="00173BC3" w:rsidP="00173BC3">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173BC3" w:rsidRPr="00B138F3" w:rsidRDefault="00173BC3" w:rsidP="00173BC3">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73BC3" w:rsidRPr="00B138F3" w:rsidRDefault="00173BC3" w:rsidP="00173BC3">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173BC3" w:rsidRPr="00B138F3" w:rsidRDefault="00173BC3" w:rsidP="00173BC3">
      <w:pPr>
        <w:widowControl w:val="0"/>
        <w:spacing w:after="160"/>
        <w:ind w:firstLine="567"/>
        <w:jc w:val="both"/>
        <w:rPr>
          <w:rFonts w:ascii="GHEA Grapalat" w:hAnsi="GHEA Grapalat"/>
        </w:rPr>
      </w:pPr>
      <w:r w:rsidRPr="00B138F3">
        <w:rPr>
          <w:rFonts w:ascii="GHEA Grapalat" w:hAnsi="GHEA Grapalat"/>
        </w:rPr>
        <w:t xml:space="preserve">Каждый случай изменения договора под воздействием не зависящих от </w:t>
      </w:r>
      <w:r w:rsidRPr="00B138F3">
        <w:rPr>
          <w:rFonts w:ascii="GHEA Grapalat" w:hAnsi="GHEA Grapalat"/>
        </w:rPr>
        <w:lastRenderedPageBreak/>
        <w:t>сторон договора факторов устанавливает Правительство Республики Армения.</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3"/>
        <w:t>22</w:t>
      </w:r>
      <w:r w:rsidRPr="00B138F3">
        <w:rPr>
          <w:rFonts w:ascii="GHEA Grapalat" w:hAnsi="GHEA Grapalat"/>
        </w:rPr>
        <w:t>.</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4"/>
        <w:t>23</w:t>
      </w:r>
      <w:r w:rsidRPr="00B138F3">
        <w:rPr>
          <w:rFonts w:ascii="GHEA Grapalat" w:hAnsi="GHEA Grapalat"/>
        </w:rPr>
        <w:t>.</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73BC3" w:rsidRPr="00B138F3" w:rsidRDefault="00173BC3" w:rsidP="00173BC3">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173BC3" w:rsidRPr="00B138F3" w:rsidRDefault="00173BC3" w:rsidP="00173BC3">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w:t>
      </w:r>
      <w:r w:rsidRPr="00B138F3">
        <w:rPr>
          <w:rFonts w:ascii="GHEA Grapalat" w:hAnsi="GHEA Grapalat"/>
        </w:rPr>
        <w:lastRenderedPageBreak/>
        <w:t>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173BC3" w:rsidRPr="00B138F3" w:rsidRDefault="00173BC3" w:rsidP="00173BC3">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173BC3" w:rsidRPr="00B138F3" w:rsidRDefault="00173BC3" w:rsidP="00173BC3">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61525D" w:rsidRPr="00B138F3" w:rsidRDefault="0061525D" w:rsidP="0061525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61525D" w:rsidRPr="000D6FF5" w:rsidRDefault="0061525D" w:rsidP="0061525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61525D" w:rsidRPr="000D6FF5" w:rsidRDefault="0061525D" w:rsidP="0061525D">
      <w:pPr>
        <w:widowControl w:val="0"/>
        <w:tabs>
          <w:tab w:val="left" w:pos="1276"/>
        </w:tabs>
        <w:spacing w:after="160"/>
        <w:ind w:firstLine="567"/>
        <w:jc w:val="both"/>
        <w:rPr>
          <w:rFonts w:ascii="GHEA Grapalat" w:hAnsi="GHEA Grapalat"/>
        </w:rPr>
      </w:pPr>
    </w:p>
    <w:p w:rsidR="0061525D" w:rsidRPr="00B138F3" w:rsidRDefault="0061525D" w:rsidP="0061525D">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61525D" w:rsidRPr="00B138F3" w:rsidTr="0088367B">
        <w:tc>
          <w:tcPr>
            <w:tcW w:w="4536" w:type="dxa"/>
          </w:tcPr>
          <w:p w:rsidR="0061525D" w:rsidRPr="00B138F3" w:rsidRDefault="0061525D" w:rsidP="0088367B">
            <w:pPr>
              <w:widowControl w:val="0"/>
              <w:spacing w:after="160"/>
              <w:jc w:val="center"/>
              <w:rPr>
                <w:rFonts w:ascii="GHEA Grapalat" w:hAnsi="GHEA Grapalat" w:cs="Sylfaen"/>
                <w:b/>
                <w:bCs/>
              </w:rPr>
            </w:pPr>
            <w:r w:rsidRPr="00B138F3">
              <w:rPr>
                <w:rFonts w:ascii="GHEA Grapalat" w:hAnsi="GHEA Grapalat"/>
                <w:b/>
              </w:rPr>
              <w:t>ПОКУПАТЕЛЬ</w:t>
            </w:r>
          </w:p>
          <w:p w:rsidR="0061525D" w:rsidRPr="00B138F3" w:rsidRDefault="0061525D" w:rsidP="0088367B">
            <w:pPr>
              <w:widowControl w:val="0"/>
              <w:jc w:val="center"/>
              <w:rPr>
                <w:rFonts w:ascii="GHEA Grapalat" w:hAnsi="GHEA Grapalat"/>
                <w:lang w:val="en-US"/>
              </w:rPr>
            </w:pPr>
            <w:r w:rsidRPr="00B138F3">
              <w:rPr>
                <w:rFonts w:ascii="GHEA Grapalat" w:hAnsi="GHEA Grapalat"/>
                <w:lang w:val="en-US"/>
              </w:rPr>
              <w:t>_______________________</w:t>
            </w:r>
          </w:p>
          <w:p w:rsidR="0061525D" w:rsidRPr="00B138F3" w:rsidRDefault="0061525D" w:rsidP="0088367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61525D" w:rsidRPr="00B138F3" w:rsidRDefault="0061525D" w:rsidP="0088367B">
            <w:pPr>
              <w:widowControl w:val="0"/>
              <w:spacing w:after="160"/>
              <w:jc w:val="center"/>
              <w:rPr>
                <w:rFonts w:ascii="GHEA Grapalat" w:hAnsi="GHEA Grapalat"/>
              </w:rPr>
            </w:pPr>
            <w:r w:rsidRPr="00B138F3">
              <w:rPr>
                <w:rFonts w:ascii="GHEA Grapalat" w:hAnsi="GHEA Grapalat"/>
              </w:rPr>
              <w:t>М. П.</w:t>
            </w:r>
          </w:p>
        </w:tc>
        <w:tc>
          <w:tcPr>
            <w:tcW w:w="760" w:type="dxa"/>
          </w:tcPr>
          <w:p w:rsidR="0061525D" w:rsidRPr="00B138F3" w:rsidRDefault="0061525D" w:rsidP="0088367B">
            <w:pPr>
              <w:widowControl w:val="0"/>
              <w:spacing w:after="160"/>
              <w:jc w:val="center"/>
              <w:rPr>
                <w:rFonts w:ascii="GHEA Grapalat" w:hAnsi="GHEA Grapalat"/>
              </w:rPr>
            </w:pPr>
          </w:p>
        </w:tc>
        <w:tc>
          <w:tcPr>
            <w:tcW w:w="4343" w:type="dxa"/>
          </w:tcPr>
          <w:p w:rsidR="0061525D" w:rsidRPr="00B138F3" w:rsidRDefault="0061525D" w:rsidP="0088367B">
            <w:pPr>
              <w:widowControl w:val="0"/>
              <w:spacing w:after="160"/>
              <w:jc w:val="center"/>
              <w:rPr>
                <w:rFonts w:ascii="GHEA Grapalat" w:hAnsi="GHEA Grapalat" w:cs="Sylfaen"/>
                <w:b/>
                <w:bCs/>
              </w:rPr>
            </w:pPr>
            <w:r w:rsidRPr="00B138F3">
              <w:rPr>
                <w:rFonts w:ascii="GHEA Grapalat" w:hAnsi="GHEA Grapalat"/>
                <w:b/>
              </w:rPr>
              <w:t>ПРОДАВЕЦ</w:t>
            </w:r>
          </w:p>
          <w:p w:rsidR="0061525D" w:rsidRPr="00B138F3" w:rsidRDefault="0061525D" w:rsidP="0088367B">
            <w:pPr>
              <w:widowControl w:val="0"/>
              <w:jc w:val="center"/>
              <w:rPr>
                <w:rFonts w:ascii="GHEA Grapalat" w:hAnsi="GHEA Grapalat"/>
                <w:lang w:val="en-US"/>
              </w:rPr>
            </w:pPr>
            <w:r w:rsidRPr="00B138F3">
              <w:rPr>
                <w:rFonts w:ascii="GHEA Grapalat" w:hAnsi="GHEA Grapalat"/>
                <w:lang w:val="en-US"/>
              </w:rPr>
              <w:t>______________________</w:t>
            </w:r>
          </w:p>
          <w:p w:rsidR="0061525D" w:rsidRPr="00B138F3" w:rsidRDefault="0061525D" w:rsidP="0088367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61525D" w:rsidRPr="00B138F3" w:rsidRDefault="0061525D" w:rsidP="0088367B">
            <w:pPr>
              <w:widowControl w:val="0"/>
              <w:spacing w:after="160"/>
              <w:jc w:val="center"/>
              <w:rPr>
                <w:rFonts w:ascii="GHEA Grapalat" w:hAnsi="GHEA Grapalat"/>
              </w:rPr>
            </w:pPr>
            <w:r w:rsidRPr="00B138F3">
              <w:rPr>
                <w:rFonts w:ascii="GHEA Grapalat" w:hAnsi="GHEA Grapalat"/>
              </w:rPr>
              <w:t>М. П.</w:t>
            </w:r>
          </w:p>
        </w:tc>
      </w:tr>
    </w:tbl>
    <w:p w:rsidR="0061525D" w:rsidRDefault="0061525D" w:rsidP="0061525D">
      <w:pPr>
        <w:widowControl w:val="0"/>
        <w:spacing w:after="160"/>
        <w:ind w:firstLine="567"/>
        <w:jc w:val="both"/>
        <w:rPr>
          <w:rFonts w:ascii="GHEA Grapalat" w:hAnsi="GHEA Grapalat"/>
          <w:i/>
          <w:lang w:val="hy-AM"/>
        </w:rPr>
      </w:pPr>
    </w:p>
    <w:p w:rsidR="0061525D" w:rsidRPr="00B138F3" w:rsidRDefault="0061525D" w:rsidP="0061525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61525D" w:rsidRPr="00B138F3" w:rsidRDefault="0061525D" w:rsidP="0061525D">
      <w:pPr>
        <w:widowControl w:val="0"/>
        <w:spacing w:after="160"/>
        <w:rPr>
          <w:rFonts w:ascii="GHEA Grapalat" w:hAnsi="GHEA Grapalat"/>
        </w:rPr>
      </w:pPr>
    </w:p>
    <w:p w:rsidR="0061525D" w:rsidRPr="00382B60" w:rsidRDefault="0061525D" w:rsidP="0061525D">
      <w:pPr>
        <w:widowControl w:val="0"/>
        <w:spacing w:after="160"/>
        <w:jc w:val="right"/>
        <w:rPr>
          <w:rFonts w:ascii="GHEA Grapalat" w:hAnsi="GHEA Grapalat"/>
        </w:rPr>
        <w:sectPr w:rsidR="0061525D" w:rsidRPr="00382B60" w:rsidSect="004F2CE5">
          <w:footerReference w:type="default" r:id="rId10"/>
          <w:footnotePr>
            <w:pos w:val="beneathText"/>
          </w:footnotePr>
          <w:pgSz w:w="11906" w:h="16838" w:code="9"/>
          <w:pgMar w:top="810" w:right="1418" w:bottom="720" w:left="1418" w:header="561" w:footer="561" w:gutter="0"/>
          <w:cols w:space="720"/>
          <w:docGrid w:linePitch="326"/>
        </w:sectPr>
      </w:pPr>
    </w:p>
    <w:p w:rsidR="0061525D" w:rsidRPr="00016450" w:rsidRDefault="0061525D" w:rsidP="0061525D">
      <w:pPr>
        <w:widowControl w:val="0"/>
        <w:spacing w:after="160"/>
        <w:jc w:val="right"/>
        <w:rPr>
          <w:rFonts w:ascii="GHEA Grapalat" w:hAnsi="GHEA Grapalat"/>
          <w:i/>
        </w:rPr>
      </w:pPr>
      <w:r w:rsidRPr="00016450">
        <w:rPr>
          <w:rFonts w:ascii="GHEA Grapalat" w:hAnsi="GHEA Grapalat"/>
          <w:i/>
        </w:rPr>
        <w:lastRenderedPageBreak/>
        <w:t>Приложение № 1</w:t>
      </w:r>
    </w:p>
    <w:p w:rsidR="0061525D" w:rsidRPr="00AA5BD2" w:rsidRDefault="0061525D" w:rsidP="0061525D">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DE1AC0" w:rsidRPr="006B18CD">
        <w:rPr>
          <w:rFonts w:ascii="GHEA Grapalat" w:hAnsi="GHEA Grapalat"/>
        </w:rPr>
        <w:t>ЕГС</w:t>
      </w:r>
      <w:r w:rsidR="00DE1AC0">
        <w:rPr>
          <w:rFonts w:ascii="GHEA Grapalat" w:hAnsi="GHEA Grapalat"/>
        </w:rPr>
        <w:t>-</w:t>
      </w:r>
      <w:r w:rsidR="00DE1AC0" w:rsidRPr="00C92C21">
        <w:rPr>
          <w:rFonts w:ascii="GHEA Grapalat" w:hAnsi="GHEA Grapalat"/>
        </w:rPr>
        <w:t>HMA-APDzB</w:t>
      </w:r>
      <w:r w:rsidR="00DE1AC0">
        <w:rPr>
          <w:rFonts w:ascii="GHEA Grapalat" w:hAnsi="GHEA Grapalat"/>
        </w:rPr>
        <w:t>-</w:t>
      </w:r>
      <w:r w:rsidR="00DE1AC0" w:rsidRPr="007C6E16">
        <w:rPr>
          <w:rFonts w:ascii="GHEA Grapalat" w:hAnsi="GHEA Grapalat"/>
        </w:rPr>
        <w:t>21</w:t>
      </w:r>
      <w:r w:rsidR="00DE1AC0">
        <w:rPr>
          <w:rFonts w:ascii="GHEA Grapalat" w:hAnsi="GHEA Grapalat"/>
        </w:rPr>
        <w:t>/</w:t>
      </w:r>
      <w:r w:rsidR="002826BC" w:rsidRPr="00DE4A1F">
        <w:rPr>
          <w:rFonts w:ascii="GHEA Grapalat" w:hAnsi="GHEA Grapalat"/>
        </w:rPr>
        <w:t>3</w:t>
      </w:r>
      <w:r w:rsidR="00DE1AC0" w:rsidRPr="00413E59">
        <w:rPr>
          <w:rFonts w:ascii="GHEA Grapalat" w:hAnsi="GHEA Grapalat"/>
        </w:rPr>
        <w:t xml:space="preserve">  </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0D6FF5">
        <w:rPr>
          <w:rFonts w:ascii="GHEA Grapalat" w:hAnsi="GHEA Grapalat"/>
          <w:i/>
        </w:rPr>
        <w:t>2</w:t>
      </w:r>
      <w:r w:rsidRPr="00053536">
        <w:rPr>
          <w:rFonts w:ascii="GHEA Grapalat" w:hAnsi="GHEA Grapalat"/>
          <w:i/>
        </w:rPr>
        <w:t>1</w:t>
      </w:r>
      <w:r w:rsidRPr="00AA5BD2">
        <w:rPr>
          <w:rFonts w:ascii="GHEA Grapalat" w:hAnsi="GHEA Grapalat"/>
          <w:i/>
        </w:rPr>
        <w:t>г.</w:t>
      </w:r>
    </w:p>
    <w:p w:rsidR="0061525D" w:rsidRPr="00016450" w:rsidRDefault="0061525D" w:rsidP="0061525D">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61525D" w:rsidRPr="00016450" w:rsidRDefault="0061525D" w:rsidP="0061525D">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350"/>
        <w:gridCol w:w="3870"/>
        <w:gridCol w:w="1170"/>
        <w:gridCol w:w="1341"/>
        <w:gridCol w:w="1620"/>
        <w:gridCol w:w="1314"/>
      </w:tblGrid>
      <w:tr w:rsidR="0061525D" w:rsidRPr="00576215" w:rsidTr="0088367B">
        <w:trPr>
          <w:trHeight w:val="361"/>
          <w:jc w:val="center"/>
        </w:trPr>
        <w:tc>
          <w:tcPr>
            <w:tcW w:w="15429" w:type="dxa"/>
            <w:gridSpan w:val="10"/>
          </w:tcPr>
          <w:p w:rsidR="0061525D" w:rsidRPr="00576215" w:rsidRDefault="0061525D" w:rsidP="0088367B">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61525D" w:rsidRPr="00576215" w:rsidTr="0088367B">
        <w:trPr>
          <w:trHeight w:val="1031"/>
          <w:jc w:val="center"/>
        </w:trPr>
        <w:tc>
          <w:tcPr>
            <w:tcW w:w="1467" w:type="dxa"/>
            <w:vAlign w:val="center"/>
          </w:tcPr>
          <w:p w:rsidR="0061525D" w:rsidRPr="00422C6A" w:rsidRDefault="0061525D" w:rsidP="0088367B">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61525D" w:rsidRPr="00422C6A" w:rsidRDefault="0061525D" w:rsidP="0088367B">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61525D" w:rsidRPr="004777FA" w:rsidRDefault="0061525D" w:rsidP="0088367B">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350" w:type="dxa"/>
            <w:vAlign w:val="center"/>
          </w:tcPr>
          <w:p w:rsidR="0061525D" w:rsidRPr="004777FA" w:rsidRDefault="0061525D" w:rsidP="0088367B">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3870" w:type="dxa"/>
            <w:vAlign w:val="center"/>
          </w:tcPr>
          <w:p w:rsidR="0061525D" w:rsidRPr="00422C6A" w:rsidRDefault="0061525D" w:rsidP="0088367B">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170" w:type="dxa"/>
            <w:vAlign w:val="center"/>
          </w:tcPr>
          <w:p w:rsidR="0061525D" w:rsidRPr="00422C6A" w:rsidRDefault="0061525D" w:rsidP="0088367B">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341" w:type="dxa"/>
            <w:vAlign w:val="center"/>
          </w:tcPr>
          <w:p w:rsidR="0061525D" w:rsidRPr="00422C6A" w:rsidRDefault="0061525D" w:rsidP="0088367B">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61525D" w:rsidRPr="00422C6A" w:rsidRDefault="0061525D" w:rsidP="0088367B">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61525D" w:rsidRPr="00C90F08" w:rsidRDefault="0061525D" w:rsidP="005B013D">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w:t>
            </w:r>
          </w:p>
        </w:tc>
      </w:tr>
      <w:tr w:rsidR="00CD78F3" w:rsidRPr="00576215" w:rsidTr="00714901">
        <w:trPr>
          <w:trHeight w:val="406"/>
          <w:jc w:val="center"/>
        </w:trPr>
        <w:tc>
          <w:tcPr>
            <w:tcW w:w="1467" w:type="dxa"/>
            <w:vAlign w:val="center"/>
          </w:tcPr>
          <w:p w:rsidR="00CD78F3" w:rsidRPr="002826BC" w:rsidRDefault="002826BC">
            <w:pPr>
              <w:jc w:val="center"/>
              <w:rPr>
                <w:rFonts w:ascii="Arial Unicode" w:hAnsi="Arial Unicode" w:cs="Calibri"/>
                <w:sz w:val="22"/>
                <w:szCs w:val="22"/>
                <w:lang w:val="en-US"/>
              </w:rPr>
            </w:pPr>
            <w:r>
              <w:rPr>
                <w:rFonts w:ascii="Arial Unicode" w:hAnsi="Arial Unicode" w:cs="Calibri"/>
                <w:sz w:val="22"/>
                <w:szCs w:val="22"/>
                <w:lang w:val="en-US"/>
              </w:rPr>
              <w:t>1</w:t>
            </w:r>
          </w:p>
        </w:tc>
        <w:tc>
          <w:tcPr>
            <w:tcW w:w="1593" w:type="dxa"/>
            <w:gridSpan w:val="2"/>
            <w:vAlign w:val="center"/>
          </w:tcPr>
          <w:p w:rsidR="00CD78F3" w:rsidRDefault="00CD78F3">
            <w:pPr>
              <w:jc w:val="center"/>
              <w:rPr>
                <w:rFonts w:ascii="Arial LatArm" w:hAnsi="Arial LatArm" w:cs="Arial"/>
              </w:rPr>
            </w:pPr>
            <w:r>
              <w:rPr>
                <w:rFonts w:ascii="Arial LatArm" w:hAnsi="Arial LatArm" w:cs="Arial"/>
              </w:rPr>
              <w:t>34351400</w:t>
            </w:r>
          </w:p>
        </w:tc>
        <w:tc>
          <w:tcPr>
            <w:tcW w:w="1704" w:type="dxa"/>
            <w:vAlign w:val="center"/>
          </w:tcPr>
          <w:p w:rsidR="00CD78F3" w:rsidRPr="00714901" w:rsidRDefault="00CD78F3" w:rsidP="00714901">
            <w:pPr>
              <w:jc w:val="center"/>
              <w:rPr>
                <w:rFonts w:ascii="Arial LatArm" w:hAnsi="Arial LatArm" w:cs="Calibri"/>
                <w:sz w:val="22"/>
                <w:szCs w:val="20"/>
              </w:rPr>
            </w:pPr>
            <w:r w:rsidRPr="00714901">
              <w:rPr>
                <w:rFonts w:ascii="Arial" w:hAnsi="Arial" w:cs="Arial"/>
                <w:sz w:val="22"/>
                <w:szCs w:val="20"/>
              </w:rPr>
              <w:t>Автомобильная</w:t>
            </w:r>
            <w:r w:rsidRPr="00714901">
              <w:rPr>
                <w:rFonts w:ascii="Arial LatArm" w:hAnsi="Arial LatArm" w:cs="Calibri"/>
                <w:sz w:val="22"/>
                <w:szCs w:val="20"/>
              </w:rPr>
              <w:t xml:space="preserve"> </w:t>
            </w:r>
            <w:r w:rsidRPr="00714901">
              <w:rPr>
                <w:rFonts w:ascii="Arial" w:hAnsi="Arial" w:cs="Arial"/>
                <w:sz w:val="22"/>
                <w:szCs w:val="20"/>
              </w:rPr>
              <w:t>шина</w:t>
            </w:r>
            <w:r w:rsidRPr="00714901">
              <w:rPr>
                <w:rFonts w:ascii="Arial LatArm" w:hAnsi="Arial LatArm" w:cs="Calibri"/>
                <w:sz w:val="22"/>
                <w:szCs w:val="20"/>
              </w:rPr>
              <w:t xml:space="preserve"> 7.00  R16C 115/100</w:t>
            </w:r>
          </w:p>
        </w:tc>
        <w:tc>
          <w:tcPr>
            <w:tcW w:w="1350" w:type="dxa"/>
            <w:vAlign w:val="center"/>
          </w:tcPr>
          <w:p w:rsidR="00CD78F3" w:rsidRPr="006965A1" w:rsidRDefault="00CD78F3" w:rsidP="0088367B">
            <w:pPr>
              <w:jc w:val="center"/>
              <w:rPr>
                <w:rFonts w:ascii="Arial LatArm" w:hAnsi="Arial LatArm" w:cs="Calibri"/>
                <w:sz w:val="22"/>
                <w:szCs w:val="22"/>
              </w:rPr>
            </w:pPr>
          </w:p>
        </w:tc>
        <w:tc>
          <w:tcPr>
            <w:tcW w:w="3870" w:type="dxa"/>
            <w:vAlign w:val="center"/>
          </w:tcPr>
          <w:p w:rsidR="00CD78F3" w:rsidRDefault="00CD78F3" w:rsidP="00CD78F3">
            <w:pPr>
              <w:jc w:val="both"/>
              <w:rPr>
                <w:rFonts w:ascii="Arial LatArm" w:hAnsi="Arial LatArm" w:cs="Calibri"/>
                <w:sz w:val="22"/>
                <w:szCs w:val="22"/>
                <w:lang w:val="en-US"/>
              </w:rPr>
            </w:pPr>
            <w:r>
              <w:rPr>
                <w:rFonts w:ascii="Arial LatArm" w:hAnsi="Arial LatArm" w:cs="Calibri"/>
                <w:sz w:val="22"/>
                <w:szCs w:val="22"/>
              </w:rPr>
              <w:t xml:space="preserve">7.00  R16C 115/100,  </w:t>
            </w:r>
            <w:r>
              <w:rPr>
                <w:rFonts w:ascii="Arial" w:hAnsi="Arial" w:cs="Arial"/>
                <w:sz w:val="22"/>
                <w:szCs w:val="22"/>
              </w:rPr>
              <w:t>предназначена</w:t>
            </w:r>
            <w:r>
              <w:rPr>
                <w:rFonts w:ascii="Arial LatArm" w:hAnsi="Arial LatArm" w:cs="Calibri"/>
                <w:sz w:val="22"/>
                <w:szCs w:val="22"/>
              </w:rPr>
              <w:t xml:space="preserve"> </w:t>
            </w:r>
            <w:r>
              <w:rPr>
                <w:rFonts w:ascii="Arial" w:hAnsi="Arial" w:cs="Arial"/>
                <w:sz w:val="22"/>
                <w:szCs w:val="22"/>
              </w:rPr>
              <w:t>для</w:t>
            </w:r>
            <w:r>
              <w:rPr>
                <w:rFonts w:ascii="Arial LatArm" w:hAnsi="Arial LatArm" w:cs="Calibri"/>
                <w:sz w:val="22"/>
                <w:szCs w:val="22"/>
              </w:rPr>
              <w:t xml:space="preserve"> </w:t>
            </w:r>
            <w:r>
              <w:rPr>
                <w:rFonts w:ascii="Arial" w:hAnsi="Arial" w:cs="Arial"/>
                <w:sz w:val="22"/>
                <w:szCs w:val="22"/>
              </w:rPr>
              <w:t>грузовых</w:t>
            </w:r>
            <w:r>
              <w:rPr>
                <w:rFonts w:ascii="Arial LatArm" w:hAnsi="Arial LatArm" w:cs="Calibri"/>
                <w:sz w:val="22"/>
                <w:szCs w:val="22"/>
              </w:rPr>
              <w:t xml:space="preserve"> </w:t>
            </w:r>
            <w:r>
              <w:rPr>
                <w:rFonts w:ascii="Arial" w:hAnsi="Arial" w:cs="Arial"/>
                <w:sz w:val="22"/>
                <w:szCs w:val="22"/>
              </w:rPr>
              <w:t>автомобилей</w:t>
            </w:r>
            <w:r>
              <w:rPr>
                <w:rFonts w:ascii="Arial LatArm" w:hAnsi="Arial LatArm" w:cs="Calibri"/>
                <w:sz w:val="22"/>
                <w:szCs w:val="22"/>
              </w:rPr>
              <w:t xml:space="preserve">, </w:t>
            </w:r>
            <w:r>
              <w:rPr>
                <w:rFonts w:ascii="Arial" w:hAnsi="Arial" w:cs="Arial"/>
                <w:sz w:val="22"/>
                <w:szCs w:val="22"/>
              </w:rPr>
              <w:t>всесезонная</w:t>
            </w:r>
            <w:r>
              <w:rPr>
                <w:rFonts w:ascii="Arial LatArm" w:hAnsi="Arial LatArm" w:cs="Calibri"/>
                <w:sz w:val="22"/>
                <w:szCs w:val="22"/>
              </w:rPr>
              <w:t xml:space="preserve">,   </w:t>
            </w:r>
            <w:r>
              <w:rPr>
                <w:rFonts w:ascii="Arial" w:hAnsi="Arial" w:cs="Arial"/>
                <w:sz w:val="22"/>
                <w:szCs w:val="22"/>
              </w:rPr>
              <w:t>произведена</w:t>
            </w:r>
            <w:r>
              <w:rPr>
                <w:rFonts w:ascii="Arial LatArm" w:hAnsi="Arial LatArm" w:cs="Calibri"/>
                <w:sz w:val="22"/>
                <w:szCs w:val="22"/>
              </w:rPr>
              <w:t xml:space="preserve"> </w:t>
            </w:r>
            <w:r>
              <w:rPr>
                <w:rFonts w:ascii="Arial" w:hAnsi="Arial" w:cs="Arial"/>
                <w:sz w:val="22"/>
                <w:szCs w:val="22"/>
              </w:rPr>
              <w:t>не</w:t>
            </w:r>
            <w:r>
              <w:rPr>
                <w:rFonts w:ascii="Arial LatArm" w:hAnsi="Arial LatArm" w:cs="Calibri"/>
                <w:sz w:val="22"/>
                <w:szCs w:val="22"/>
              </w:rPr>
              <w:t xml:space="preserve"> </w:t>
            </w:r>
            <w:r>
              <w:rPr>
                <w:rFonts w:ascii="Arial" w:hAnsi="Arial" w:cs="Arial"/>
                <w:sz w:val="22"/>
                <w:szCs w:val="22"/>
              </w:rPr>
              <w:t>раннее</w:t>
            </w:r>
            <w:r>
              <w:rPr>
                <w:rFonts w:ascii="Arial LatArm" w:hAnsi="Arial LatArm" w:cs="Calibri"/>
                <w:sz w:val="22"/>
                <w:szCs w:val="22"/>
              </w:rPr>
              <w:t xml:space="preserve"> 4-</w:t>
            </w:r>
            <w:r>
              <w:rPr>
                <w:rFonts w:ascii="Arial" w:hAnsi="Arial" w:cs="Arial"/>
                <w:sz w:val="22"/>
                <w:szCs w:val="22"/>
              </w:rPr>
              <w:t>ого</w:t>
            </w:r>
            <w:r>
              <w:rPr>
                <w:rFonts w:ascii="Arial LatArm" w:hAnsi="Arial LatArm" w:cs="Calibri"/>
                <w:sz w:val="22"/>
                <w:szCs w:val="22"/>
              </w:rPr>
              <w:t xml:space="preserve"> </w:t>
            </w:r>
            <w:r>
              <w:rPr>
                <w:rFonts w:ascii="Arial" w:hAnsi="Arial" w:cs="Arial"/>
                <w:sz w:val="22"/>
                <w:szCs w:val="22"/>
              </w:rPr>
              <w:t>квартала</w:t>
            </w:r>
            <w:r>
              <w:rPr>
                <w:rFonts w:ascii="Arial LatArm" w:hAnsi="Arial LatArm" w:cs="Calibri"/>
                <w:sz w:val="22"/>
                <w:szCs w:val="22"/>
              </w:rPr>
              <w:t xml:space="preserve"> 2020 </w:t>
            </w:r>
            <w:r>
              <w:rPr>
                <w:rFonts w:ascii="Arial" w:hAnsi="Arial" w:cs="Arial"/>
                <w:sz w:val="22"/>
                <w:szCs w:val="22"/>
              </w:rPr>
              <w:t>года</w:t>
            </w:r>
            <w:r>
              <w:rPr>
                <w:rFonts w:ascii="Arial LatArm" w:hAnsi="Arial LatArm" w:cs="Calibri"/>
                <w:sz w:val="22"/>
                <w:szCs w:val="22"/>
              </w:rPr>
              <w:t xml:space="preserve">, </w:t>
            </w:r>
            <w:r>
              <w:rPr>
                <w:rFonts w:ascii="Arial" w:hAnsi="Arial" w:cs="Arial"/>
                <w:sz w:val="22"/>
                <w:szCs w:val="22"/>
              </w:rPr>
              <w:t>на</w:t>
            </w:r>
            <w:r>
              <w:rPr>
                <w:rFonts w:ascii="Arial LatArm" w:hAnsi="Arial LatArm" w:cs="Calibri"/>
                <w:sz w:val="22"/>
                <w:szCs w:val="22"/>
              </w:rPr>
              <w:t xml:space="preserve"> </w:t>
            </w:r>
            <w:r>
              <w:rPr>
                <w:rFonts w:ascii="Arial" w:hAnsi="Arial" w:cs="Arial"/>
                <w:sz w:val="22"/>
                <w:szCs w:val="22"/>
              </w:rPr>
              <w:t>шине</w:t>
            </w:r>
            <w:r>
              <w:rPr>
                <w:rFonts w:ascii="Arial LatArm" w:hAnsi="Arial LatArm" w:cs="Calibri"/>
                <w:sz w:val="22"/>
                <w:szCs w:val="22"/>
              </w:rPr>
              <w:t xml:space="preserve"> </w:t>
            </w:r>
            <w:r>
              <w:rPr>
                <w:rFonts w:ascii="Arial" w:hAnsi="Arial" w:cs="Arial"/>
                <w:sz w:val="22"/>
                <w:szCs w:val="22"/>
              </w:rPr>
              <w:t>должен</w:t>
            </w:r>
            <w:r>
              <w:rPr>
                <w:rFonts w:ascii="Arial LatArm" w:hAnsi="Arial LatArm" w:cs="Calibri"/>
                <w:sz w:val="22"/>
                <w:szCs w:val="22"/>
              </w:rPr>
              <w:t xml:space="preserve"> </w:t>
            </w:r>
            <w:r>
              <w:rPr>
                <w:rFonts w:ascii="Arial" w:hAnsi="Arial" w:cs="Arial"/>
                <w:sz w:val="22"/>
                <w:szCs w:val="22"/>
              </w:rPr>
              <w:t>быть</w:t>
            </w:r>
            <w:r>
              <w:rPr>
                <w:rFonts w:ascii="Arial LatArm" w:hAnsi="Arial LatArm" w:cs="Calibri"/>
                <w:sz w:val="22"/>
                <w:szCs w:val="22"/>
              </w:rPr>
              <w:t xml:space="preserve">  </w:t>
            </w:r>
            <w:r>
              <w:rPr>
                <w:rFonts w:ascii="Arial" w:hAnsi="Arial" w:cs="Arial"/>
                <w:sz w:val="22"/>
                <w:szCs w:val="22"/>
              </w:rPr>
              <w:t>указан</w:t>
            </w:r>
            <w:r>
              <w:rPr>
                <w:rFonts w:ascii="Arial LatArm" w:hAnsi="Arial LatArm" w:cs="Calibri"/>
                <w:sz w:val="22"/>
                <w:szCs w:val="22"/>
              </w:rPr>
              <w:t xml:space="preserve"> </w:t>
            </w:r>
            <w:r>
              <w:rPr>
                <w:rFonts w:ascii="Arial" w:hAnsi="Arial" w:cs="Arial"/>
                <w:sz w:val="22"/>
                <w:szCs w:val="22"/>
              </w:rPr>
              <w:t>размер</w:t>
            </w:r>
            <w:r>
              <w:rPr>
                <w:rFonts w:ascii="Arial LatArm" w:hAnsi="Arial LatArm" w:cs="Calibri"/>
                <w:sz w:val="22"/>
                <w:szCs w:val="22"/>
              </w:rPr>
              <w:t xml:space="preserve"> </w:t>
            </w:r>
            <w:r>
              <w:rPr>
                <w:rFonts w:ascii="Arial" w:hAnsi="Arial" w:cs="Arial"/>
                <w:sz w:val="22"/>
                <w:szCs w:val="22"/>
              </w:rPr>
              <w:t>и</w:t>
            </w:r>
            <w:r>
              <w:rPr>
                <w:rFonts w:ascii="Arial LatArm" w:hAnsi="Arial LatArm" w:cs="Calibri"/>
                <w:sz w:val="22"/>
                <w:szCs w:val="22"/>
              </w:rPr>
              <w:t xml:space="preserve"> </w:t>
            </w:r>
            <w:r>
              <w:rPr>
                <w:rFonts w:ascii="Arial" w:hAnsi="Arial" w:cs="Arial"/>
                <w:sz w:val="22"/>
                <w:szCs w:val="22"/>
              </w:rPr>
              <w:t>год</w:t>
            </w:r>
            <w:r>
              <w:rPr>
                <w:rFonts w:ascii="Arial LatArm" w:hAnsi="Arial LatArm" w:cs="Calibri"/>
                <w:sz w:val="22"/>
                <w:szCs w:val="22"/>
              </w:rPr>
              <w:t xml:space="preserve"> </w:t>
            </w:r>
            <w:r>
              <w:rPr>
                <w:rFonts w:ascii="Arial" w:hAnsi="Arial" w:cs="Arial"/>
                <w:sz w:val="22"/>
                <w:szCs w:val="22"/>
              </w:rPr>
              <w:t>выпуска</w:t>
            </w:r>
            <w:r>
              <w:rPr>
                <w:rFonts w:ascii="Arial LatArm" w:hAnsi="Arial LatArm" w:cs="Calibri"/>
                <w:sz w:val="22"/>
                <w:szCs w:val="22"/>
              </w:rPr>
              <w:t xml:space="preserve">, </w:t>
            </w:r>
            <w:r>
              <w:rPr>
                <w:rFonts w:ascii="Arial" w:hAnsi="Arial" w:cs="Arial"/>
                <w:sz w:val="22"/>
                <w:szCs w:val="22"/>
              </w:rPr>
              <w:t>неиспользованная</w:t>
            </w:r>
            <w:r>
              <w:rPr>
                <w:rFonts w:ascii="Arial LatArm" w:hAnsi="Arial LatArm" w:cs="Calibri"/>
                <w:sz w:val="22"/>
                <w:szCs w:val="22"/>
              </w:rPr>
              <w:t xml:space="preserve">. </w:t>
            </w:r>
            <w:r>
              <w:rPr>
                <w:rFonts w:ascii="Arial" w:hAnsi="Arial" w:cs="Arial"/>
                <w:sz w:val="22"/>
                <w:szCs w:val="22"/>
              </w:rPr>
              <w:t>Замена</w:t>
            </w:r>
            <w:r>
              <w:rPr>
                <w:rFonts w:ascii="Arial LatArm" w:hAnsi="Arial LatArm" w:cs="Calibri"/>
                <w:sz w:val="22"/>
                <w:szCs w:val="22"/>
              </w:rPr>
              <w:t xml:space="preserve"> </w:t>
            </w:r>
            <w:r>
              <w:rPr>
                <w:rFonts w:ascii="Arial" w:hAnsi="Arial" w:cs="Arial"/>
                <w:sz w:val="22"/>
                <w:szCs w:val="22"/>
              </w:rPr>
              <w:t>шин</w:t>
            </w:r>
            <w:r>
              <w:rPr>
                <w:rFonts w:ascii="Arial LatArm" w:hAnsi="Arial LatArm" w:cs="Calibri"/>
                <w:sz w:val="22"/>
                <w:szCs w:val="22"/>
              </w:rPr>
              <w:t xml:space="preserve"> </w:t>
            </w:r>
            <w:r>
              <w:rPr>
                <w:rFonts w:ascii="Arial" w:hAnsi="Arial" w:cs="Arial"/>
                <w:sz w:val="22"/>
                <w:szCs w:val="22"/>
              </w:rPr>
              <w:t>осуществляет</w:t>
            </w:r>
            <w:r>
              <w:rPr>
                <w:rFonts w:ascii="Arial LatArm" w:hAnsi="Arial LatArm" w:cs="Calibri"/>
                <w:sz w:val="22"/>
                <w:szCs w:val="22"/>
              </w:rPr>
              <w:t xml:space="preserve"> </w:t>
            </w:r>
            <w:r>
              <w:rPr>
                <w:rFonts w:ascii="Arial" w:hAnsi="Arial" w:cs="Arial"/>
                <w:sz w:val="22"/>
                <w:szCs w:val="22"/>
              </w:rPr>
              <w:lastRenderedPageBreak/>
              <w:t>Продавец</w:t>
            </w:r>
            <w:r>
              <w:rPr>
                <w:rFonts w:ascii="Arial LatArm" w:hAnsi="Arial LatArm" w:cs="Calibri"/>
                <w:sz w:val="22"/>
                <w:szCs w:val="22"/>
              </w:rPr>
              <w:t>.</w:t>
            </w:r>
          </w:p>
          <w:p w:rsidR="00CD78F3" w:rsidRPr="00CD78F3" w:rsidRDefault="00CD78F3" w:rsidP="00CD78F3">
            <w:pPr>
              <w:jc w:val="both"/>
              <w:rPr>
                <w:rFonts w:ascii="Arial LatArm" w:hAnsi="Arial LatArm" w:cs="Calibri"/>
                <w:sz w:val="22"/>
                <w:szCs w:val="22"/>
                <w:lang w:val="en-US"/>
              </w:rPr>
            </w:pPr>
          </w:p>
        </w:tc>
        <w:tc>
          <w:tcPr>
            <w:tcW w:w="1170" w:type="dxa"/>
            <w:vAlign w:val="center"/>
          </w:tcPr>
          <w:p w:rsidR="00CD78F3" w:rsidRDefault="00CD78F3">
            <w:pPr>
              <w:jc w:val="center"/>
              <w:rPr>
                <w:rFonts w:ascii="Arial LatArm" w:hAnsi="Arial LatArm" w:cs="Calibri"/>
              </w:rPr>
            </w:pPr>
            <w:r>
              <w:rPr>
                <w:rFonts w:ascii="Arial" w:hAnsi="Arial" w:cs="Arial"/>
              </w:rPr>
              <w:lastRenderedPageBreak/>
              <w:t>штука</w:t>
            </w:r>
          </w:p>
        </w:tc>
        <w:tc>
          <w:tcPr>
            <w:tcW w:w="1341" w:type="dxa"/>
            <w:vAlign w:val="center"/>
          </w:tcPr>
          <w:p w:rsidR="00CD78F3" w:rsidRPr="00576215" w:rsidRDefault="00CD78F3" w:rsidP="0088367B">
            <w:pPr>
              <w:widowControl w:val="0"/>
              <w:spacing w:after="120"/>
              <w:jc w:val="center"/>
              <w:rPr>
                <w:rFonts w:ascii="GHEA Grapalat" w:hAnsi="GHEA Grapalat"/>
                <w:sz w:val="16"/>
                <w:szCs w:val="20"/>
              </w:rPr>
            </w:pPr>
          </w:p>
        </w:tc>
        <w:tc>
          <w:tcPr>
            <w:tcW w:w="1620" w:type="dxa"/>
            <w:vAlign w:val="center"/>
          </w:tcPr>
          <w:p w:rsidR="00CD78F3" w:rsidRPr="00F657B1" w:rsidRDefault="00CD78F3" w:rsidP="0088367B">
            <w:pPr>
              <w:widowControl w:val="0"/>
              <w:spacing w:after="120"/>
              <w:jc w:val="center"/>
              <w:rPr>
                <w:rFonts w:ascii="GHEA Grapalat" w:hAnsi="GHEA Grapalat"/>
                <w:sz w:val="16"/>
                <w:szCs w:val="20"/>
              </w:rPr>
            </w:pPr>
          </w:p>
        </w:tc>
        <w:tc>
          <w:tcPr>
            <w:tcW w:w="1314" w:type="dxa"/>
            <w:vAlign w:val="center"/>
          </w:tcPr>
          <w:p w:rsidR="00CD78F3" w:rsidRDefault="00CD78F3">
            <w:pPr>
              <w:jc w:val="center"/>
              <w:rPr>
                <w:rFonts w:ascii="Arial LatArm" w:hAnsi="Arial LatArm" w:cs="Arial"/>
              </w:rPr>
            </w:pPr>
            <w:r>
              <w:rPr>
                <w:rFonts w:ascii="Arial LatArm" w:hAnsi="Arial LatArm" w:cs="Arial"/>
              </w:rPr>
              <w:t>4</w:t>
            </w:r>
          </w:p>
        </w:tc>
      </w:tr>
      <w:tr w:rsidR="00CD78F3" w:rsidRPr="00576215" w:rsidTr="00714901">
        <w:trPr>
          <w:trHeight w:val="406"/>
          <w:jc w:val="center"/>
        </w:trPr>
        <w:tc>
          <w:tcPr>
            <w:tcW w:w="1467" w:type="dxa"/>
            <w:vAlign w:val="center"/>
          </w:tcPr>
          <w:p w:rsidR="00CD78F3" w:rsidRPr="002826BC" w:rsidRDefault="002826BC">
            <w:pPr>
              <w:jc w:val="center"/>
              <w:rPr>
                <w:rFonts w:ascii="Arial Unicode" w:hAnsi="Arial Unicode" w:cs="Calibri"/>
                <w:sz w:val="22"/>
                <w:szCs w:val="22"/>
                <w:lang w:val="en-US"/>
              </w:rPr>
            </w:pPr>
            <w:r>
              <w:rPr>
                <w:rFonts w:ascii="Arial Unicode" w:hAnsi="Arial Unicode" w:cs="Calibri"/>
                <w:sz w:val="22"/>
                <w:szCs w:val="22"/>
                <w:lang w:val="en-US"/>
              </w:rPr>
              <w:lastRenderedPageBreak/>
              <w:t>2</w:t>
            </w:r>
          </w:p>
        </w:tc>
        <w:tc>
          <w:tcPr>
            <w:tcW w:w="1593" w:type="dxa"/>
            <w:gridSpan w:val="2"/>
            <w:vAlign w:val="center"/>
          </w:tcPr>
          <w:p w:rsidR="00CD78F3" w:rsidRDefault="00CD78F3">
            <w:pPr>
              <w:jc w:val="center"/>
              <w:rPr>
                <w:rFonts w:ascii="Arial LatArm" w:hAnsi="Arial LatArm" w:cs="Arial"/>
              </w:rPr>
            </w:pPr>
            <w:r>
              <w:rPr>
                <w:rFonts w:ascii="Arial LatArm" w:hAnsi="Arial LatArm" w:cs="Arial"/>
              </w:rPr>
              <w:t>34351400</w:t>
            </w:r>
          </w:p>
        </w:tc>
        <w:tc>
          <w:tcPr>
            <w:tcW w:w="1704" w:type="dxa"/>
            <w:vAlign w:val="center"/>
          </w:tcPr>
          <w:p w:rsidR="00CD78F3" w:rsidRPr="00714901" w:rsidRDefault="00CD78F3" w:rsidP="00714901">
            <w:pPr>
              <w:jc w:val="center"/>
              <w:rPr>
                <w:rFonts w:ascii="Arial LatArm" w:hAnsi="Arial LatArm" w:cs="Calibri"/>
                <w:sz w:val="22"/>
                <w:szCs w:val="20"/>
              </w:rPr>
            </w:pPr>
            <w:r w:rsidRPr="00714901">
              <w:rPr>
                <w:rFonts w:ascii="Arial" w:hAnsi="Arial" w:cs="Arial"/>
                <w:sz w:val="22"/>
                <w:szCs w:val="20"/>
              </w:rPr>
              <w:t>Автомобильная</w:t>
            </w:r>
            <w:r w:rsidRPr="00714901">
              <w:rPr>
                <w:rFonts w:ascii="Arial LatArm" w:hAnsi="Arial LatArm" w:cs="Calibri"/>
                <w:sz w:val="22"/>
                <w:szCs w:val="20"/>
              </w:rPr>
              <w:t xml:space="preserve"> </w:t>
            </w:r>
            <w:r w:rsidRPr="00714901">
              <w:rPr>
                <w:rFonts w:ascii="Arial" w:hAnsi="Arial" w:cs="Arial"/>
                <w:sz w:val="22"/>
                <w:szCs w:val="20"/>
              </w:rPr>
              <w:t>шина</w:t>
            </w:r>
            <w:r w:rsidRPr="00714901">
              <w:rPr>
                <w:rFonts w:ascii="Arial LatArm" w:hAnsi="Arial LatArm" w:cs="Calibri"/>
                <w:sz w:val="22"/>
                <w:szCs w:val="20"/>
              </w:rPr>
              <w:t xml:space="preserve"> 195/70, R15C</w:t>
            </w:r>
          </w:p>
        </w:tc>
        <w:tc>
          <w:tcPr>
            <w:tcW w:w="1350" w:type="dxa"/>
            <w:vAlign w:val="center"/>
          </w:tcPr>
          <w:p w:rsidR="00CD78F3" w:rsidRPr="006965A1" w:rsidRDefault="00CD78F3" w:rsidP="0088367B">
            <w:pPr>
              <w:jc w:val="center"/>
              <w:rPr>
                <w:rFonts w:ascii="Arial LatArm" w:hAnsi="Arial LatArm" w:cs="Calibri"/>
                <w:sz w:val="22"/>
                <w:szCs w:val="22"/>
              </w:rPr>
            </w:pPr>
          </w:p>
        </w:tc>
        <w:tc>
          <w:tcPr>
            <w:tcW w:w="3870" w:type="dxa"/>
            <w:vAlign w:val="center"/>
          </w:tcPr>
          <w:p w:rsidR="00CD78F3" w:rsidRDefault="00CD78F3" w:rsidP="00CD78F3">
            <w:pPr>
              <w:jc w:val="both"/>
              <w:rPr>
                <w:rFonts w:ascii="Arial LatArm" w:hAnsi="Arial LatArm" w:cs="Calibri"/>
                <w:sz w:val="22"/>
                <w:szCs w:val="22"/>
                <w:lang w:val="en-US"/>
              </w:rPr>
            </w:pPr>
            <w:r>
              <w:rPr>
                <w:rFonts w:ascii="Arial LatArm" w:hAnsi="Arial LatArm" w:cs="Calibri"/>
                <w:sz w:val="22"/>
                <w:szCs w:val="22"/>
              </w:rPr>
              <w:t xml:space="preserve">195/70, R15C </w:t>
            </w:r>
            <w:r>
              <w:rPr>
                <w:rFonts w:ascii="Arial" w:hAnsi="Arial" w:cs="Arial"/>
                <w:sz w:val="22"/>
                <w:szCs w:val="22"/>
              </w:rPr>
              <w:t>предназначена</w:t>
            </w:r>
            <w:r>
              <w:rPr>
                <w:rFonts w:ascii="Arial LatArm" w:hAnsi="Arial LatArm" w:cs="Calibri"/>
                <w:sz w:val="22"/>
                <w:szCs w:val="22"/>
              </w:rPr>
              <w:t xml:space="preserve"> </w:t>
            </w:r>
            <w:r>
              <w:rPr>
                <w:rFonts w:ascii="Arial" w:hAnsi="Arial" w:cs="Arial"/>
                <w:sz w:val="22"/>
                <w:szCs w:val="22"/>
              </w:rPr>
              <w:t>для</w:t>
            </w:r>
            <w:r>
              <w:rPr>
                <w:rFonts w:ascii="Arial LatArm" w:hAnsi="Arial LatArm" w:cs="Calibri"/>
                <w:sz w:val="22"/>
                <w:szCs w:val="22"/>
              </w:rPr>
              <w:t xml:space="preserve"> </w:t>
            </w:r>
            <w:r>
              <w:rPr>
                <w:rFonts w:ascii="Arial" w:hAnsi="Arial" w:cs="Arial"/>
                <w:sz w:val="22"/>
                <w:szCs w:val="22"/>
              </w:rPr>
              <w:t>грузовых</w:t>
            </w:r>
            <w:r>
              <w:rPr>
                <w:rFonts w:ascii="Arial LatArm" w:hAnsi="Arial LatArm" w:cs="Calibri"/>
                <w:sz w:val="22"/>
                <w:szCs w:val="22"/>
              </w:rPr>
              <w:t xml:space="preserve"> </w:t>
            </w:r>
            <w:r>
              <w:rPr>
                <w:rFonts w:ascii="Arial" w:hAnsi="Arial" w:cs="Arial"/>
                <w:sz w:val="22"/>
                <w:szCs w:val="22"/>
              </w:rPr>
              <w:t>автомобилей</w:t>
            </w:r>
            <w:r>
              <w:rPr>
                <w:rFonts w:ascii="Arial LatArm" w:hAnsi="Arial LatArm" w:cs="Calibri"/>
                <w:sz w:val="22"/>
                <w:szCs w:val="22"/>
              </w:rPr>
              <w:t xml:space="preserve">, </w:t>
            </w:r>
            <w:r>
              <w:rPr>
                <w:rFonts w:ascii="Arial" w:hAnsi="Arial" w:cs="Arial"/>
                <w:sz w:val="22"/>
                <w:szCs w:val="22"/>
              </w:rPr>
              <w:t>всесезонная</w:t>
            </w:r>
            <w:r>
              <w:rPr>
                <w:rFonts w:ascii="Arial LatArm" w:hAnsi="Arial LatArm" w:cs="Calibri"/>
                <w:sz w:val="22"/>
                <w:szCs w:val="22"/>
              </w:rPr>
              <w:t xml:space="preserve">,   </w:t>
            </w:r>
            <w:r>
              <w:rPr>
                <w:rFonts w:ascii="Arial" w:hAnsi="Arial" w:cs="Arial"/>
                <w:sz w:val="22"/>
                <w:szCs w:val="22"/>
              </w:rPr>
              <w:t>произведена</w:t>
            </w:r>
            <w:r>
              <w:rPr>
                <w:rFonts w:ascii="Arial LatArm" w:hAnsi="Arial LatArm" w:cs="Calibri"/>
                <w:sz w:val="22"/>
                <w:szCs w:val="22"/>
              </w:rPr>
              <w:t xml:space="preserve"> </w:t>
            </w:r>
            <w:r>
              <w:rPr>
                <w:rFonts w:ascii="Arial" w:hAnsi="Arial" w:cs="Arial"/>
                <w:sz w:val="22"/>
                <w:szCs w:val="22"/>
              </w:rPr>
              <w:t>не</w:t>
            </w:r>
            <w:r>
              <w:rPr>
                <w:rFonts w:ascii="Arial LatArm" w:hAnsi="Arial LatArm" w:cs="Calibri"/>
                <w:sz w:val="22"/>
                <w:szCs w:val="22"/>
              </w:rPr>
              <w:t xml:space="preserve"> </w:t>
            </w:r>
            <w:r>
              <w:rPr>
                <w:rFonts w:ascii="Arial" w:hAnsi="Arial" w:cs="Arial"/>
                <w:sz w:val="22"/>
                <w:szCs w:val="22"/>
              </w:rPr>
              <w:t>раннее</w:t>
            </w:r>
            <w:r>
              <w:rPr>
                <w:rFonts w:ascii="Arial LatArm" w:hAnsi="Arial LatArm" w:cs="Calibri"/>
                <w:sz w:val="22"/>
                <w:szCs w:val="22"/>
              </w:rPr>
              <w:t xml:space="preserve"> 4-</w:t>
            </w:r>
            <w:r>
              <w:rPr>
                <w:rFonts w:ascii="Arial" w:hAnsi="Arial" w:cs="Arial"/>
                <w:sz w:val="22"/>
                <w:szCs w:val="22"/>
              </w:rPr>
              <w:t>ого</w:t>
            </w:r>
            <w:r>
              <w:rPr>
                <w:rFonts w:ascii="Arial LatArm" w:hAnsi="Arial LatArm" w:cs="Calibri"/>
                <w:sz w:val="22"/>
                <w:szCs w:val="22"/>
              </w:rPr>
              <w:t xml:space="preserve"> </w:t>
            </w:r>
            <w:r>
              <w:rPr>
                <w:rFonts w:ascii="Arial" w:hAnsi="Arial" w:cs="Arial"/>
                <w:sz w:val="22"/>
                <w:szCs w:val="22"/>
              </w:rPr>
              <w:t>квартала</w:t>
            </w:r>
            <w:r>
              <w:rPr>
                <w:rFonts w:ascii="Arial LatArm" w:hAnsi="Arial LatArm" w:cs="Calibri"/>
                <w:sz w:val="22"/>
                <w:szCs w:val="22"/>
              </w:rPr>
              <w:t xml:space="preserve"> 2020 </w:t>
            </w:r>
            <w:r>
              <w:rPr>
                <w:rFonts w:ascii="Arial" w:hAnsi="Arial" w:cs="Arial"/>
                <w:sz w:val="22"/>
                <w:szCs w:val="22"/>
              </w:rPr>
              <w:t>года</w:t>
            </w:r>
            <w:r>
              <w:rPr>
                <w:rFonts w:ascii="Arial LatArm" w:hAnsi="Arial LatArm" w:cs="Calibri"/>
                <w:sz w:val="22"/>
                <w:szCs w:val="22"/>
              </w:rPr>
              <w:t xml:space="preserve">, </w:t>
            </w:r>
            <w:r>
              <w:rPr>
                <w:rFonts w:ascii="Arial" w:hAnsi="Arial" w:cs="Arial"/>
                <w:sz w:val="22"/>
                <w:szCs w:val="22"/>
              </w:rPr>
              <w:t>на</w:t>
            </w:r>
            <w:r>
              <w:rPr>
                <w:rFonts w:ascii="Arial LatArm" w:hAnsi="Arial LatArm" w:cs="Calibri"/>
                <w:sz w:val="22"/>
                <w:szCs w:val="22"/>
              </w:rPr>
              <w:t xml:space="preserve"> </w:t>
            </w:r>
            <w:r>
              <w:rPr>
                <w:rFonts w:ascii="Arial" w:hAnsi="Arial" w:cs="Arial"/>
                <w:sz w:val="22"/>
                <w:szCs w:val="22"/>
              </w:rPr>
              <w:t>шине</w:t>
            </w:r>
            <w:r>
              <w:rPr>
                <w:rFonts w:ascii="Arial LatArm" w:hAnsi="Arial LatArm" w:cs="Calibri"/>
                <w:sz w:val="22"/>
                <w:szCs w:val="22"/>
              </w:rPr>
              <w:t xml:space="preserve"> </w:t>
            </w:r>
            <w:r>
              <w:rPr>
                <w:rFonts w:ascii="Arial" w:hAnsi="Arial" w:cs="Arial"/>
                <w:sz w:val="22"/>
                <w:szCs w:val="22"/>
              </w:rPr>
              <w:t>должен</w:t>
            </w:r>
            <w:r>
              <w:rPr>
                <w:rFonts w:ascii="Arial LatArm" w:hAnsi="Arial LatArm" w:cs="Calibri"/>
                <w:sz w:val="22"/>
                <w:szCs w:val="22"/>
              </w:rPr>
              <w:t xml:space="preserve"> </w:t>
            </w:r>
            <w:r>
              <w:rPr>
                <w:rFonts w:ascii="Arial" w:hAnsi="Arial" w:cs="Arial"/>
                <w:sz w:val="22"/>
                <w:szCs w:val="22"/>
              </w:rPr>
              <w:t>быть</w:t>
            </w:r>
            <w:r>
              <w:rPr>
                <w:rFonts w:ascii="Arial LatArm" w:hAnsi="Arial LatArm" w:cs="Calibri"/>
                <w:sz w:val="22"/>
                <w:szCs w:val="22"/>
              </w:rPr>
              <w:t xml:space="preserve">  </w:t>
            </w:r>
            <w:r>
              <w:rPr>
                <w:rFonts w:ascii="Arial" w:hAnsi="Arial" w:cs="Arial"/>
                <w:sz w:val="22"/>
                <w:szCs w:val="22"/>
              </w:rPr>
              <w:t>указан</w:t>
            </w:r>
            <w:r>
              <w:rPr>
                <w:rFonts w:ascii="Arial LatArm" w:hAnsi="Arial LatArm" w:cs="Calibri"/>
                <w:sz w:val="22"/>
                <w:szCs w:val="22"/>
              </w:rPr>
              <w:t xml:space="preserve"> </w:t>
            </w:r>
            <w:r>
              <w:rPr>
                <w:rFonts w:ascii="Arial" w:hAnsi="Arial" w:cs="Arial"/>
                <w:sz w:val="22"/>
                <w:szCs w:val="22"/>
              </w:rPr>
              <w:t>размер</w:t>
            </w:r>
            <w:r>
              <w:rPr>
                <w:rFonts w:ascii="Arial LatArm" w:hAnsi="Arial LatArm" w:cs="Calibri"/>
                <w:sz w:val="22"/>
                <w:szCs w:val="22"/>
              </w:rPr>
              <w:t xml:space="preserve"> </w:t>
            </w:r>
            <w:r>
              <w:rPr>
                <w:rFonts w:ascii="Arial" w:hAnsi="Arial" w:cs="Arial"/>
                <w:sz w:val="22"/>
                <w:szCs w:val="22"/>
              </w:rPr>
              <w:t>и</w:t>
            </w:r>
            <w:r>
              <w:rPr>
                <w:rFonts w:ascii="Arial LatArm" w:hAnsi="Arial LatArm" w:cs="Calibri"/>
                <w:sz w:val="22"/>
                <w:szCs w:val="22"/>
              </w:rPr>
              <w:t xml:space="preserve"> </w:t>
            </w:r>
            <w:r>
              <w:rPr>
                <w:rFonts w:ascii="Arial" w:hAnsi="Arial" w:cs="Arial"/>
                <w:sz w:val="22"/>
                <w:szCs w:val="22"/>
              </w:rPr>
              <w:t>год</w:t>
            </w:r>
            <w:r>
              <w:rPr>
                <w:rFonts w:ascii="Arial LatArm" w:hAnsi="Arial LatArm" w:cs="Calibri"/>
                <w:sz w:val="22"/>
                <w:szCs w:val="22"/>
              </w:rPr>
              <w:t xml:space="preserve"> </w:t>
            </w:r>
            <w:r>
              <w:rPr>
                <w:rFonts w:ascii="Arial" w:hAnsi="Arial" w:cs="Arial"/>
                <w:sz w:val="22"/>
                <w:szCs w:val="22"/>
              </w:rPr>
              <w:t>выпуска</w:t>
            </w:r>
            <w:r>
              <w:rPr>
                <w:rFonts w:ascii="Arial LatArm" w:hAnsi="Arial LatArm" w:cs="Calibri"/>
                <w:sz w:val="22"/>
                <w:szCs w:val="22"/>
              </w:rPr>
              <w:t xml:space="preserve">, </w:t>
            </w:r>
            <w:r>
              <w:rPr>
                <w:rFonts w:ascii="Arial" w:hAnsi="Arial" w:cs="Arial"/>
                <w:sz w:val="22"/>
                <w:szCs w:val="22"/>
              </w:rPr>
              <w:t>неиспользованная</w:t>
            </w:r>
            <w:r>
              <w:rPr>
                <w:rFonts w:ascii="Arial LatArm" w:hAnsi="Arial LatArm" w:cs="Calibri"/>
                <w:sz w:val="22"/>
                <w:szCs w:val="22"/>
              </w:rPr>
              <w:t xml:space="preserve">. </w:t>
            </w:r>
            <w:r>
              <w:rPr>
                <w:rFonts w:ascii="Arial" w:hAnsi="Arial" w:cs="Arial"/>
                <w:sz w:val="22"/>
                <w:szCs w:val="22"/>
              </w:rPr>
              <w:t>Замена</w:t>
            </w:r>
            <w:r>
              <w:rPr>
                <w:rFonts w:ascii="Arial LatArm" w:hAnsi="Arial LatArm" w:cs="Calibri"/>
                <w:sz w:val="22"/>
                <w:szCs w:val="22"/>
              </w:rPr>
              <w:t xml:space="preserve"> </w:t>
            </w:r>
            <w:r>
              <w:rPr>
                <w:rFonts w:ascii="Arial" w:hAnsi="Arial" w:cs="Arial"/>
                <w:sz w:val="22"/>
                <w:szCs w:val="22"/>
              </w:rPr>
              <w:t>шин</w:t>
            </w:r>
            <w:r>
              <w:rPr>
                <w:rFonts w:ascii="Arial LatArm" w:hAnsi="Arial LatArm" w:cs="Calibri"/>
                <w:sz w:val="22"/>
                <w:szCs w:val="22"/>
              </w:rPr>
              <w:t xml:space="preserve"> </w:t>
            </w:r>
            <w:r>
              <w:rPr>
                <w:rFonts w:ascii="Arial" w:hAnsi="Arial" w:cs="Arial"/>
                <w:sz w:val="22"/>
                <w:szCs w:val="22"/>
              </w:rPr>
              <w:t>осуществляет</w:t>
            </w:r>
            <w:r>
              <w:rPr>
                <w:rFonts w:ascii="Arial LatArm" w:hAnsi="Arial LatArm" w:cs="Calibri"/>
                <w:sz w:val="22"/>
                <w:szCs w:val="22"/>
              </w:rPr>
              <w:t xml:space="preserve"> </w:t>
            </w:r>
            <w:r>
              <w:rPr>
                <w:rFonts w:ascii="Arial" w:hAnsi="Arial" w:cs="Arial"/>
                <w:sz w:val="22"/>
                <w:szCs w:val="22"/>
              </w:rPr>
              <w:t>Продавец</w:t>
            </w:r>
            <w:r>
              <w:rPr>
                <w:rFonts w:ascii="Arial LatArm" w:hAnsi="Arial LatArm" w:cs="Calibri"/>
                <w:sz w:val="22"/>
                <w:szCs w:val="22"/>
              </w:rPr>
              <w:t>.</w:t>
            </w:r>
          </w:p>
          <w:p w:rsidR="00CD78F3" w:rsidRPr="00CD78F3" w:rsidRDefault="00CD78F3" w:rsidP="00CD78F3">
            <w:pPr>
              <w:jc w:val="both"/>
              <w:rPr>
                <w:rFonts w:ascii="Arial LatArm" w:hAnsi="Arial LatArm" w:cs="Calibri"/>
                <w:sz w:val="22"/>
                <w:szCs w:val="22"/>
                <w:lang w:val="en-US"/>
              </w:rPr>
            </w:pPr>
          </w:p>
        </w:tc>
        <w:tc>
          <w:tcPr>
            <w:tcW w:w="1170" w:type="dxa"/>
            <w:vAlign w:val="center"/>
          </w:tcPr>
          <w:p w:rsidR="00CD78F3" w:rsidRDefault="00CD78F3">
            <w:pPr>
              <w:jc w:val="center"/>
              <w:rPr>
                <w:rFonts w:ascii="Arial LatArm" w:hAnsi="Arial LatArm" w:cs="Calibri"/>
              </w:rPr>
            </w:pPr>
            <w:r>
              <w:rPr>
                <w:rFonts w:ascii="Arial" w:hAnsi="Arial" w:cs="Arial"/>
              </w:rPr>
              <w:t>штука</w:t>
            </w:r>
          </w:p>
        </w:tc>
        <w:tc>
          <w:tcPr>
            <w:tcW w:w="1341" w:type="dxa"/>
            <w:vAlign w:val="center"/>
          </w:tcPr>
          <w:p w:rsidR="00CD78F3" w:rsidRPr="00576215" w:rsidRDefault="00CD78F3" w:rsidP="0088367B">
            <w:pPr>
              <w:widowControl w:val="0"/>
              <w:spacing w:after="120"/>
              <w:jc w:val="center"/>
              <w:rPr>
                <w:rFonts w:ascii="GHEA Grapalat" w:hAnsi="GHEA Grapalat"/>
                <w:sz w:val="16"/>
                <w:szCs w:val="20"/>
              </w:rPr>
            </w:pPr>
          </w:p>
        </w:tc>
        <w:tc>
          <w:tcPr>
            <w:tcW w:w="1620" w:type="dxa"/>
            <w:vAlign w:val="center"/>
          </w:tcPr>
          <w:p w:rsidR="00CD78F3" w:rsidRPr="002157FF" w:rsidRDefault="00CD78F3" w:rsidP="0088367B">
            <w:pPr>
              <w:widowControl w:val="0"/>
              <w:spacing w:after="120"/>
              <w:jc w:val="center"/>
              <w:rPr>
                <w:rFonts w:ascii="GHEA Grapalat" w:hAnsi="GHEA Grapalat"/>
                <w:sz w:val="16"/>
                <w:szCs w:val="20"/>
              </w:rPr>
            </w:pPr>
          </w:p>
        </w:tc>
        <w:tc>
          <w:tcPr>
            <w:tcW w:w="1314" w:type="dxa"/>
            <w:vAlign w:val="center"/>
          </w:tcPr>
          <w:p w:rsidR="00CD78F3" w:rsidRDefault="00CD78F3">
            <w:pPr>
              <w:jc w:val="center"/>
              <w:rPr>
                <w:rFonts w:ascii="Arial LatArm" w:hAnsi="Arial LatArm" w:cs="Arial"/>
              </w:rPr>
            </w:pPr>
            <w:r>
              <w:rPr>
                <w:rFonts w:ascii="Arial LatArm" w:hAnsi="Arial LatArm" w:cs="Arial"/>
              </w:rPr>
              <w:t>6</w:t>
            </w:r>
          </w:p>
        </w:tc>
      </w:tr>
      <w:tr w:rsidR="00CD78F3" w:rsidRPr="00576215" w:rsidTr="00714901">
        <w:trPr>
          <w:trHeight w:val="406"/>
          <w:jc w:val="center"/>
        </w:trPr>
        <w:tc>
          <w:tcPr>
            <w:tcW w:w="1467" w:type="dxa"/>
            <w:vAlign w:val="center"/>
          </w:tcPr>
          <w:p w:rsidR="00CD78F3" w:rsidRPr="002826BC" w:rsidRDefault="002826BC">
            <w:pPr>
              <w:jc w:val="center"/>
              <w:rPr>
                <w:rFonts w:ascii="Arial Unicode" w:hAnsi="Arial Unicode" w:cs="Calibri"/>
                <w:sz w:val="22"/>
                <w:szCs w:val="22"/>
                <w:lang w:val="en-US"/>
              </w:rPr>
            </w:pPr>
            <w:r>
              <w:rPr>
                <w:rFonts w:ascii="Arial Unicode" w:hAnsi="Arial Unicode" w:cs="Calibri"/>
                <w:sz w:val="22"/>
                <w:szCs w:val="22"/>
                <w:lang w:val="en-US"/>
              </w:rPr>
              <w:t>3</w:t>
            </w:r>
          </w:p>
        </w:tc>
        <w:tc>
          <w:tcPr>
            <w:tcW w:w="1593" w:type="dxa"/>
            <w:gridSpan w:val="2"/>
            <w:vAlign w:val="center"/>
          </w:tcPr>
          <w:p w:rsidR="00CD78F3" w:rsidRDefault="00CD78F3">
            <w:pPr>
              <w:jc w:val="center"/>
              <w:rPr>
                <w:rFonts w:ascii="Arial LatArm" w:hAnsi="Arial LatArm" w:cs="Arial"/>
              </w:rPr>
            </w:pPr>
            <w:r>
              <w:rPr>
                <w:rFonts w:ascii="Arial LatArm" w:hAnsi="Arial LatArm" w:cs="Arial"/>
              </w:rPr>
              <w:t>34351400</w:t>
            </w:r>
          </w:p>
        </w:tc>
        <w:tc>
          <w:tcPr>
            <w:tcW w:w="1704" w:type="dxa"/>
            <w:vAlign w:val="center"/>
          </w:tcPr>
          <w:p w:rsidR="00CD78F3" w:rsidRPr="00714901" w:rsidRDefault="00CD78F3" w:rsidP="00714901">
            <w:pPr>
              <w:jc w:val="center"/>
              <w:rPr>
                <w:rFonts w:ascii="Arial LatArm" w:hAnsi="Arial LatArm" w:cs="Calibri"/>
                <w:sz w:val="22"/>
                <w:szCs w:val="20"/>
              </w:rPr>
            </w:pPr>
            <w:r w:rsidRPr="00714901">
              <w:rPr>
                <w:rFonts w:ascii="Arial" w:hAnsi="Arial" w:cs="Arial"/>
                <w:sz w:val="22"/>
                <w:szCs w:val="20"/>
              </w:rPr>
              <w:t>Автомобильная</w:t>
            </w:r>
            <w:r w:rsidRPr="00714901">
              <w:rPr>
                <w:rFonts w:ascii="Arial LatArm" w:hAnsi="Arial LatArm" w:cs="Calibri"/>
                <w:sz w:val="22"/>
                <w:szCs w:val="20"/>
              </w:rPr>
              <w:t xml:space="preserve"> </w:t>
            </w:r>
            <w:r w:rsidRPr="00714901">
              <w:rPr>
                <w:rFonts w:ascii="Arial" w:hAnsi="Arial" w:cs="Arial"/>
                <w:sz w:val="22"/>
                <w:szCs w:val="20"/>
              </w:rPr>
              <w:t>шина</w:t>
            </w:r>
            <w:r w:rsidRPr="00714901">
              <w:rPr>
                <w:rFonts w:ascii="Arial LatArm" w:hAnsi="Arial LatArm" w:cs="Calibri"/>
                <w:sz w:val="22"/>
                <w:szCs w:val="20"/>
              </w:rPr>
              <w:t xml:space="preserve"> 215/75 R-17,5C</w:t>
            </w:r>
          </w:p>
        </w:tc>
        <w:tc>
          <w:tcPr>
            <w:tcW w:w="1350" w:type="dxa"/>
            <w:vAlign w:val="center"/>
          </w:tcPr>
          <w:p w:rsidR="00CD78F3" w:rsidRPr="006965A1" w:rsidRDefault="00CD78F3" w:rsidP="0088367B">
            <w:pPr>
              <w:jc w:val="center"/>
              <w:rPr>
                <w:rFonts w:ascii="Arial LatArm" w:hAnsi="Arial LatArm" w:cs="Calibri"/>
                <w:sz w:val="22"/>
                <w:szCs w:val="22"/>
              </w:rPr>
            </w:pPr>
          </w:p>
        </w:tc>
        <w:tc>
          <w:tcPr>
            <w:tcW w:w="3870" w:type="dxa"/>
            <w:vAlign w:val="center"/>
          </w:tcPr>
          <w:p w:rsidR="00CD78F3" w:rsidRDefault="00CD78F3" w:rsidP="00CD78F3">
            <w:pPr>
              <w:jc w:val="both"/>
              <w:rPr>
                <w:rFonts w:ascii="Arial LatArm" w:hAnsi="Arial LatArm" w:cs="Calibri"/>
                <w:sz w:val="22"/>
                <w:szCs w:val="22"/>
                <w:lang w:val="en-US"/>
              </w:rPr>
            </w:pPr>
            <w:r>
              <w:rPr>
                <w:rFonts w:ascii="Arial LatArm" w:hAnsi="Arial LatArm" w:cs="Calibri"/>
                <w:sz w:val="22"/>
                <w:szCs w:val="22"/>
              </w:rPr>
              <w:t xml:space="preserve">215/75 R-17,5 C  </w:t>
            </w:r>
            <w:r>
              <w:rPr>
                <w:rFonts w:ascii="Arial" w:hAnsi="Arial" w:cs="Arial"/>
                <w:sz w:val="22"/>
                <w:szCs w:val="22"/>
              </w:rPr>
              <w:t>предназначена</w:t>
            </w:r>
            <w:r>
              <w:rPr>
                <w:rFonts w:ascii="Arial LatArm" w:hAnsi="Arial LatArm" w:cs="Calibri"/>
                <w:sz w:val="22"/>
                <w:szCs w:val="22"/>
              </w:rPr>
              <w:t xml:space="preserve"> </w:t>
            </w:r>
            <w:r>
              <w:rPr>
                <w:rFonts w:ascii="Arial" w:hAnsi="Arial" w:cs="Arial"/>
                <w:sz w:val="22"/>
                <w:szCs w:val="22"/>
              </w:rPr>
              <w:t>для</w:t>
            </w:r>
            <w:r>
              <w:rPr>
                <w:rFonts w:ascii="Arial LatArm" w:hAnsi="Arial LatArm" w:cs="Calibri"/>
                <w:sz w:val="22"/>
                <w:szCs w:val="22"/>
              </w:rPr>
              <w:t xml:space="preserve"> </w:t>
            </w:r>
            <w:r>
              <w:rPr>
                <w:rFonts w:ascii="Arial" w:hAnsi="Arial" w:cs="Arial"/>
                <w:sz w:val="22"/>
                <w:szCs w:val="22"/>
              </w:rPr>
              <w:t>грузовых</w:t>
            </w:r>
            <w:r>
              <w:rPr>
                <w:rFonts w:ascii="Arial LatArm" w:hAnsi="Arial LatArm" w:cs="Calibri"/>
                <w:sz w:val="22"/>
                <w:szCs w:val="22"/>
              </w:rPr>
              <w:t xml:space="preserve"> </w:t>
            </w:r>
            <w:r>
              <w:rPr>
                <w:rFonts w:ascii="Arial" w:hAnsi="Arial" w:cs="Arial"/>
                <w:sz w:val="22"/>
                <w:szCs w:val="22"/>
              </w:rPr>
              <w:t>автомобилей</w:t>
            </w:r>
            <w:r>
              <w:rPr>
                <w:rFonts w:ascii="Arial LatArm" w:hAnsi="Arial LatArm" w:cs="Calibri"/>
                <w:sz w:val="22"/>
                <w:szCs w:val="22"/>
              </w:rPr>
              <w:t xml:space="preserve">, </w:t>
            </w:r>
            <w:r>
              <w:rPr>
                <w:rFonts w:ascii="Arial" w:hAnsi="Arial" w:cs="Arial"/>
                <w:sz w:val="22"/>
                <w:szCs w:val="22"/>
              </w:rPr>
              <w:t>всесезонная</w:t>
            </w:r>
            <w:r>
              <w:rPr>
                <w:rFonts w:ascii="Arial LatArm" w:hAnsi="Arial LatArm" w:cs="Calibri"/>
                <w:sz w:val="22"/>
                <w:szCs w:val="22"/>
              </w:rPr>
              <w:t xml:space="preserve">, </w:t>
            </w:r>
            <w:r>
              <w:rPr>
                <w:rFonts w:ascii="Arial" w:hAnsi="Arial" w:cs="Arial"/>
                <w:sz w:val="22"/>
                <w:szCs w:val="22"/>
              </w:rPr>
              <w:t>произведена</w:t>
            </w:r>
            <w:r>
              <w:rPr>
                <w:rFonts w:ascii="Arial LatArm" w:hAnsi="Arial LatArm" w:cs="Calibri"/>
                <w:sz w:val="22"/>
                <w:szCs w:val="22"/>
              </w:rPr>
              <w:t xml:space="preserve"> </w:t>
            </w:r>
            <w:r>
              <w:rPr>
                <w:rFonts w:ascii="Arial" w:hAnsi="Arial" w:cs="Arial"/>
                <w:sz w:val="22"/>
                <w:szCs w:val="22"/>
              </w:rPr>
              <w:t>не</w:t>
            </w:r>
            <w:r>
              <w:rPr>
                <w:rFonts w:ascii="Arial LatArm" w:hAnsi="Arial LatArm" w:cs="Calibri"/>
                <w:sz w:val="22"/>
                <w:szCs w:val="22"/>
              </w:rPr>
              <w:t xml:space="preserve"> </w:t>
            </w:r>
            <w:r>
              <w:rPr>
                <w:rFonts w:ascii="Arial" w:hAnsi="Arial" w:cs="Arial"/>
                <w:sz w:val="22"/>
                <w:szCs w:val="22"/>
              </w:rPr>
              <w:t>раннее</w:t>
            </w:r>
            <w:r>
              <w:rPr>
                <w:rFonts w:ascii="Arial LatArm" w:hAnsi="Arial LatArm" w:cs="Calibri"/>
                <w:sz w:val="22"/>
                <w:szCs w:val="22"/>
              </w:rPr>
              <w:t xml:space="preserve"> 4-</w:t>
            </w:r>
            <w:r>
              <w:rPr>
                <w:rFonts w:ascii="Arial" w:hAnsi="Arial" w:cs="Arial"/>
                <w:sz w:val="22"/>
                <w:szCs w:val="22"/>
              </w:rPr>
              <w:t>ого</w:t>
            </w:r>
            <w:r>
              <w:rPr>
                <w:rFonts w:ascii="Arial LatArm" w:hAnsi="Arial LatArm" w:cs="Calibri"/>
                <w:sz w:val="22"/>
                <w:szCs w:val="22"/>
              </w:rPr>
              <w:t xml:space="preserve"> </w:t>
            </w:r>
            <w:r>
              <w:rPr>
                <w:rFonts w:ascii="Arial" w:hAnsi="Arial" w:cs="Arial"/>
                <w:sz w:val="22"/>
                <w:szCs w:val="22"/>
              </w:rPr>
              <w:t>квартала</w:t>
            </w:r>
            <w:r>
              <w:rPr>
                <w:rFonts w:ascii="Arial LatArm" w:hAnsi="Arial LatArm" w:cs="Calibri"/>
                <w:sz w:val="22"/>
                <w:szCs w:val="22"/>
              </w:rPr>
              <w:t xml:space="preserve"> 2020 </w:t>
            </w:r>
            <w:r>
              <w:rPr>
                <w:rFonts w:ascii="Arial" w:hAnsi="Arial" w:cs="Arial"/>
                <w:sz w:val="22"/>
                <w:szCs w:val="22"/>
              </w:rPr>
              <w:t>года</w:t>
            </w:r>
            <w:r>
              <w:rPr>
                <w:rFonts w:ascii="Arial LatArm" w:hAnsi="Arial LatArm" w:cs="Calibri"/>
                <w:sz w:val="22"/>
                <w:szCs w:val="22"/>
              </w:rPr>
              <w:t xml:space="preserve">, </w:t>
            </w:r>
            <w:r>
              <w:rPr>
                <w:rFonts w:ascii="Arial" w:hAnsi="Arial" w:cs="Arial"/>
                <w:sz w:val="22"/>
                <w:szCs w:val="22"/>
              </w:rPr>
              <w:t>на</w:t>
            </w:r>
            <w:r>
              <w:rPr>
                <w:rFonts w:ascii="Arial LatArm" w:hAnsi="Arial LatArm" w:cs="Calibri"/>
                <w:sz w:val="22"/>
                <w:szCs w:val="22"/>
              </w:rPr>
              <w:t xml:space="preserve"> </w:t>
            </w:r>
            <w:r>
              <w:rPr>
                <w:rFonts w:ascii="Arial" w:hAnsi="Arial" w:cs="Arial"/>
                <w:sz w:val="22"/>
                <w:szCs w:val="22"/>
              </w:rPr>
              <w:t>шине</w:t>
            </w:r>
            <w:r>
              <w:rPr>
                <w:rFonts w:ascii="Arial LatArm" w:hAnsi="Arial LatArm" w:cs="Calibri"/>
                <w:sz w:val="22"/>
                <w:szCs w:val="22"/>
              </w:rPr>
              <w:t xml:space="preserve"> </w:t>
            </w:r>
            <w:r>
              <w:rPr>
                <w:rFonts w:ascii="Arial" w:hAnsi="Arial" w:cs="Arial"/>
                <w:sz w:val="22"/>
                <w:szCs w:val="22"/>
              </w:rPr>
              <w:t>должен</w:t>
            </w:r>
            <w:r>
              <w:rPr>
                <w:rFonts w:ascii="Arial LatArm" w:hAnsi="Arial LatArm" w:cs="Calibri"/>
                <w:sz w:val="22"/>
                <w:szCs w:val="22"/>
              </w:rPr>
              <w:t xml:space="preserve"> </w:t>
            </w:r>
            <w:r>
              <w:rPr>
                <w:rFonts w:ascii="Arial" w:hAnsi="Arial" w:cs="Arial"/>
                <w:sz w:val="22"/>
                <w:szCs w:val="22"/>
              </w:rPr>
              <w:t>быть</w:t>
            </w:r>
            <w:r>
              <w:rPr>
                <w:rFonts w:ascii="Arial LatArm" w:hAnsi="Arial LatArm" w:cs="Calibri"/>
                <w:sz w:val="22"/>
                <w:szCs w:val="22"/>
              </w:rPr>
              <w:t xml:space="preserve">  </w:t>
            </w:r>
            <w:r>
              <w:rPr>
                <w:rFonts w:ascii="Arial" w:hAnsi="Arial" w:cs="Arial"/>
                <w:sz w:val="22"/>
                <w:szCs w:val="22"/>
              </w:rPr>
              <w:t>указан</w:t>
            </w:r>
            <w:r>
              <w:rPr>
                <w:rFonts w:ascii="Arial LatArm" w:hAnsi="Arial LatArm" w:cs="Calibri"/>
                <w:sz w:val="22"/>
                <w:szCs w:val="22"/>
              </w:rPr>
              <w:t xml:space="preserve"> </w:t>
            </w:r>
            <w:r>
              <w:rPr>
                <w:rFonts w:ascii="Arial" w:hAnsi="Arial" w:cs="Arial"/>
                <w:sz w:val="22"/>
                <w:szCs w:val="22"/>
              </w:rPr>
              <w:t>размер</w:t>
            </w:r>
            <w:r>
              <w:rPr>
                <w:rFonts w:ascii="Arial LatArm" w:hAnsi="Arial LatArm" w:cs="Calibri"/>
                <w:sz w:val="22"/>
                <w:szCs w:val="22"/>
              </w:rPr>
              <w:t xml:space="preserve"> </w:t>
            </w:r>
            <w:r>
              <w:rPr>
                <w:rFonts w:ascii="Arial" w:hAnsi="Arial" w:cs="Arial"/>
                <w:sz w:val="22"/>
                <w:szCs w:val="22"/>
              </w:rPr>
              <w:t>и</w:t>
            </w:r>
            <w:r>
              <w:rPr>
                <w:rFonts w:ascii="Arial LatArm" w:hAnsi="Arial LatArm" w:cs="Calibri"/>
                <w:sz w:val="22"/>
                <w:szCs w:val="22"/>
              </w:rPr>
              <w:t xml:space="preserve"> </w:t>
            </w:r>
            <w:r>
              <w:rPr>
                <w:rFonts w:ascii="Arial" w:hAnsi="Arial" w:cs="Arial"/>
                <w:sz w:val="22"/>
                <w:szCs w:val="22"/>
              </w:rPr>
              <w:t>год</w:t>
            </w:r>
            <w:r>
              <w:rPr>
                <w:rFonts w:ascii="Arial LatArm" w:hAnsi="Arial LatArm" w:cs="Calibri"/>
                <w:sz w:val="22"/>
                <w:szCs w:val="22"/>
              </w:rPr>
              <w:t xml:space="preserve"> </w:t>
            </w:r>
            <w:r>
              <w:rPr>
                <w:rFonts w:ascii="Arial" w:hAnsi="Arial" w:cs="Arial"/>
                <w:sz w:val="22"/>
                <w:szCs w:val="22"/>
              </w:rPr>
              <w:t>выпуска</w:t>
            </w:r>
            <w:r>
              <w:rPr>
                <w:rFonts w:ascii="Arial LatArm" w:hAnsi="Arial LatArm" w:cs="Calibri"/>
                <w:sz w:val="22"/>
                <w:szCs w:val="22"/>
              </w:rPr>
              <w:t xml:space="preserve">, </w:t>
            </w:r>
            <w:r>
              <w:rPr>
                <w:rFonts w:ascii="Arial" w:hAnsi="Arial" w:cs="Arial"/>
                <w:sz w:val="22"/>
                <w:szCs w:val="22"/>
              </w:rPr>
              <w:t>неиспользованная</w:t>
            </w:r>
            <w:r>
              <w:rPr>
                <w:rFonts w:ascii="Arial LatArm" w:hAnsi="Arial LatArm" w:cs="Calibri"/>
                <w:sz w:val="22"/>
                <w:szCs w:val="22"/>
              </w:rPr>
              <w:t xml:space="preserve">. </w:t>
            </w:r>
            <w:r>
              <w:rPr>
                <w:rFonts w:ascii="Arial" w:hAnsi="Arial" w:cs="Arial"/>
                <w:sz w:val="22"/>
                <w:szCs w:val="22"/>
              </w:rPr>
              <w:t>Замена</w:t>
            </w:r>
            <w:r>
              <w:rPr>
                <w:rFonts w:ascii="Arial LatArm" w:hAnsi="Arial LatArm" w:cs="Calibri"/>
                <w:sz w:val="22"/>
                <w:szCs w:val="22"/>
              </w:rPr>
              <w:t xml:space="preserve"> </w:t>
            </w:r>
            <w:r>
              <w:rPr>
                <w:rFonts w:ascii="Arial" w:hAnsi="Arial" w:cs="Arial"/>
                <w:sz w:val="22"/>
                <w:szCs w:val="22"/>
              </w:rPr>
              <w:t>шин</w:t>
            </w:r>
            <w:r>
              <w:rPr>
                <w:rFonts w:ascii="Arial LatArm" w:hAnsi="Arial LatArm" w:cs="Calibri"/>
                <w:sz w:val="22"/>
                <w:szCs w:val="22"/>
              </w:rPr>
              <w:t xml:space="preserve"> </w:t>
            </w:r>
            <w:r>
              <w:rPr>
                <w:rFonts w:ascii="Arial" w:hAnsi="Arial" w:cs="Arial"/>
                <w:sz w:val="22"/>
                <w:szCs w:val="22"/>
              </w:rPr>
              <w:t>осуществляет</w:t>
            </w:r>
            <w:r>
              <w:rPr>
                <w:rFonts w:ascii="Arial LatArm" w:hAnsi="Arial LatArm" w:cs="Calibri"/>
                <w:sz w:val="22"/>
                <w:szCs w:val="22"/>
              </w:rPr>
              <w:t xml:space="preserve"> </w:t>
            </w:r>
            <w:r>
              <w:rPr>
                <w:rFonts w:ascii="Arial" w:hAnsi="Arial" w:cs="Arial"/>
                <w:sz w:val="22"/>
                <w:szCs w:val="22"/>
              </w:rPr>
              <w:t>Продавец</w:t>
            </w:r>
            <w:r>
              <w:rPr>
                <w:rFonts w:ascii="Arial LatArm" w:hAnsi="Arial LatArm" w:cs="Calibri"/>
                <w:sz w:val="22"/>
                <w:szCs w:val="22"/>
              </w:rPr>
              <w:t>.</w:t>
            </w:r>
          </w:p>
          <w:p w:rsidR="00CD78F3" w:rsidRPr="00CD78F3" w:rsidRDefault="00CD78F3" w:rsidP="00CD78F3">
            <w:pPr>
              <w:jc w:val="both"/>
              <w:rPr>
                <w:rFonts w:ascii="Arial LatArm" w:hAnsi="Arial LatArm" w:cs="Calibri"/>
                <w:sz w:val="22"/>
                <w:szCs w:val="22"/>
                <w:lang w:val="en-US"/>
              </w:rPr>
            </w:pPr>
          </w:p>
        </w:tc>
        <w:tc>
          <w:tcPr>
            <w:tcW w:w="1170" w:type="dxa"/>
            <w:vAlign w:val="center"/>
          </w:tcPr>
          <w:p w:rsidR="00CD78F3" w:rsidRDefault="00CD78F3">
            <w:pPr>
              <w:jc w:val="center"/>
              <w:rPr>
                <w:rFonts w:ascii="Arial LatArm" w:hAnsi="Arial LatArm" w:cs="Calibri"/>
              </w:rPr>
            </w:pPr>
            <w:r>
              <w:rPr>
                <w:rFonts w:ascii="Arial" w:hAnsi="Arial" w:cs="Arial"/>
              </w:rPr>
              <w:t>штука</w:t>
            </w:r>
          </w:p>
        </w:tc>
        <w:tc>
          <w:tcPr>
            <w:tcW w:w="1341" w:type="dxa"/>
            <w:vAlign w:val="center"/>
          </w:tcPr>
          <w:p w:rsidR="00CD78F3" w:rsidRPr="00576215" w:rsidRDefault="00CD78F3" w:rsidP="0088367B">
            <w:pPr>
              <w:widowControl w:val="0"/>
              <w:spacing w:after="120"/>
              <w:jc w:val="center"/>
              <w:rPr>
                <w:rFonts w:ascii="GHEA Grapalat" w:hAnsi="GHEA Grapalat"/>
                <w:sz w:val="16"/>
                <w:szCs w:val="20"/>
              </w:rPr>
            </w:pPr>
          </w:p>
        </w:tc>
        <w:tc>
          <w:tcPr>
            <w:tcW w:w="1620" w:type="dxa"/>
            <w:vAlign w:val="center"/>
          </w:tcPr>
          <w:p w:rsidR="00CD78F3" w:rsidRPr="002157FF" w:rsidRDefault="00CD78F3" w:rsidP="0088367B">
            <w:pPr>
              <w:widowControl w:val="0"/>
              <w:spacing w:after="120"/>
              <w:jc w:val="center"/>
              <w:rPr>
                <w:rFonts w:ascii="GHEA Grapalat" w:hAnsi="GHEA Grapalat"/>
                <w:sz w:val="16"/>
                <w:szCs w:val="20"/>
              </w:rPr>
            </w:pPr>
          </w:p>
        </w:tc>
        <w:tc>
          <w:tcPr>
            <w:tcW w:w="1314" w:type="dxa"/>
            <w:vAlign w:val="center"/>
          </w:tcPr>
          <w:p w:rsidR="00CD78F3" w:rsidRDefault="00CD78F3">
            <w:pPr>
              <w:jc w:val="center"/>
              <w:rPr>
                <w:rFonts w:ascii="Arial LatArm" w:hAnsi="Arial LatArm" w:cs="Arial"/>
              </w:rPr>
            </w:pPr>
            <w:r>
              <w:rPr>
                <w:rFonts w:ascii="Arial LatArm" w:hAnsi="Arial LatArm" w:cs="Arial"/>
              </w:rPr>
              <w:t>12</w:t>
            </w:r>
          </w:p>
        </w:tc>
      </w:tr>
      <w:tr w:rsidR="0061525D" w:rsidRPr="00576215" w:rsidTr="0088367B">
        <w:trPr>
          <w:trHeight w:val="391"/>
          <w:jc w:val="center"/>
        </w:trPr>
        <w:tc>
          <w:tcPr>
            <w:tcW w:w="9984" w:type="dxa"/>
            <w:gridSpan w:val="6"/>
          </w:tcPr>
          <w:p w:rsidR="0061525D" w:rsidRPr="00540B2E" w:rsidRDefault="0061525D" w:rsidP="0088367B">
            <w:pPr>
              <w:widowControl w:val="0"/>
              <w:spacing w:after="120"/>
              <w:rPr>
                <w:rFonts w:ascii="GHEA Grapalat" w:hAnsi="GHEA Grapalat"/>
                <w:sz w:val="16"/>
                <w:szCs w:val="20"/>
                <w:lang w:val="en-US"/>
              </w:rPr>
            </w:pPr>
            <w:r w:rsidRPr="00C8794B">
              <w:rPr>
                <w:rFonts w:ascii="Arial" w:hAnsi="Arial" w:cs="Arial"/>
                <w:b/>
              </w:rPr>
              <w:t>Всего</w:t>
            </w:r>
          </w:p>
        </w:tc>
        <w:tc>
          <w:tcPr>
            <w:tcW w:w="1170" w:type="dxa"/>
          </w:tcPr>
          <w:p w:rsidR="0061525D" w:rsidRPr="00576215" w:rsidRDefault="0061525D" w:rsidP="0088367B">
            <w:pPr>
              <w:widowControl w:val="0"/>
              <w:spacing w:after="120"/>
              <w:jc w:val="center"/>
              <w:rPr>
                <w:rFonts w:ascii="GHEA Grapalat" w:hAnsi="GHEA Grapalat"/>
                <w:sz w:val="16"/>
                <w:szCs w:val="20"/>
              </w:rPr>
            </w:pPr>
          </w:p>
        </w:tc>
        <w:tc>
          <w:tcPr>
            <w:tcW w:w="1341" w:type="dxa"/>
          </w:tcPr>
          <w:p w:rsidR="0061525D" w:rsidRPr="00576215" w:rsidRDefault="0061525D" w:rsidP="0088367B">
            <w:pPr>
              <w:widowControl w:val="0"/>
              <w:spacing w:after="120"/>
              <w:jc w:val="center"/>
              <w:rPr>
                <w:rFonts w:ascii="GHEA Grapalat" w:hAnsi="GHEA Grapalat"/>
                <w:sz w:val="16"/>
                <w:szCs w:val="20"/>
              </w:rPr>
            </w:pPr>
          </w:p>
        </w:tc>
        <w:tc>
          <w:tcPr>
            <w:tcW w:w="1620" w:type="dxa"/>
          </w:tcPr>
          <w:p w:rsidR="0061525D" w:rsidRPr="00576215" w:rsidRDefault="0061525D" w:rsidP="0088367B">
            <w:pPr>
              <w:widowControl w:val="0"/>
              <w:spacing w:after="120"/>
              <w:jc w:val="center"/>
              <w:rPr>
                <w:rFonts w:ascii="GHEA Grapalat" w:hAnsi="GHEA Grapalat"/>
                <w:sz w:val="16"/>
                <w:szCs w:val="20"/>
              </w:rPr>
            </w:pPr>
          </w:p>
        </w:tc>
        <w:tc>
          <w:tcPr>
            <w:tcW w:w="1314" w:type="dxa"/>
          </w:tcPr>
          <w:p w:rsidR="0061525D" w:rsidRPr="00576215" w:rsidRDefault="0061525D" w:rsidP="0088367B">
            <w:pPr>
              <w:widowControl w:val="0"/>
              <w:spacing w:after="120"/>
              <w:jc w:val="center"/>
              <w:rPr>
                <w:rFonts w:ascii="GHEA Grapalat" w:hAnsi="GHEA Grapalat"/>
                <w:sz w:val="16"/>
                <w:szCs w:val="20"/>
              </w:rPr>
            </w:pPr>
          </w:p>
        </w:tc>
      </w:tr>
      <w:tr w:rsidR="00971612" w:rsidRPr="00576215" w:rsidTr="00971612">
        <w:trPr>
          <w:trHeight w:val="867"/>
          <w:jc w:val="center"/>
        </w:trPr>
        <w:tc>
          <w:tcPr>
            <w:tcW w:w="2773" w:type="dxa"/>
            <w:gridSpan w:val="2"/>
            <w:vMerge w:val="restart"/>
            <w:vAlign w:val="center"/>
          </w:tcPr>
          <w:p w:rsidR="00971612" w:rsidRPr="007968B5" w:rsidRDefault="00971612" w:rsidP="0088367B">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971612" w:rsidRPr="00C90F08" w:rsidRDefault="00971612" w:rsidP="0088367B">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971612" w:rsidRPr="00C90F08" w:rsidRDefault="00971612" w:rsidP="0088367B">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971612" w:rsidRPr="00576215" w:rsidTr="00971612">
        <w:trPr>
          <w:trHeight w:val="534"/>
          <w:jc w:val="center"/>
        </w:trPr>
        <w:tc>
          <w:tcPr>
            <w:tcW w:w="2773" w:type="dxa"/>
            <w:gridSpan w:val="2"/>
            <w:vMerge/>
            <w:vAlign w:val="center"/>
          </w:tcPr>
          <w:p w:rsidR="00971612" w:rsidRPr="007968B5" w:rsidRDefault="00971612" w:rsidP="0088367B">
            <w:pPr>
              <w:widowControl w:val="0"/>
              <w:spacing w:after="120"/>
              <w:jc w:val="center"/>
              <w:rPr>
                <w:rFonts w:ascii="GHEA Grapalat" w:hAnsi="GHEA Grapalat"/>
                <w:sz w:val="22"/>
                <w:szCs w:val="20"/>
              </w:rPr>
            </w:pPr>
          </w:p>
        </w:tc>
        <w:tc>
          <w:tcPr>
            <w:tcW w:w="12656" w:type="dxa"/>
            <w:gridSpan w:val="8"/>
            <w:vAlign w:val="center"/>
          </w:tcPr>
          <w:p w:rsidR="00971612" w:rsidRPr="00425D09" w:rsidRDefault="00971612" w:rsidP="0088367B">
            <w:pPr>
              <w:widowControl w:val="0"/>
              <w:jc w:val="both"/>
              <w:rPr>
                <w:rFonts w:ascii="Arial" w:hAnsi="Arial" w:cs="Arial"/>
              </w:rPr>
            </w:pPr>
            <w:r w:rsidRPr="00425D09">
              <w:rPr>
                <w:rFonts w:ascii="Arial" w:hAnsi="Arial" w:cs="Arial"/>
                <w:b/>
              </w:rPr>
              <w:t>С</w:t>
            </w:r>
            <w:r w:rsidRPr="00C90F08">
              <w:rPr>
                <w:rFonts w:ascii="Arial" w:hAnsi="Arial" w:cs="Arial"/>
                <w:b/>
              </w:rPr>
              <w:t>роки поставки</w:t>
            </w:r>
            <w:r w:rsidRPr="00C90F08">
              <w:rPr>
                <w:rFonts w:ascii="Arial" w:hAnsi="Arial" w:cs="Arial"/>
              </w:rPr>
              <w:t xml:space="preserve">  Согласно пункт</w:t>
            </w:r>
            <w:r w:rsidRPr="00425D09">
              <w:rPr>
                <w:rFonts w:ascii="Arial" w:hAnsi="Arial" w:cs="Arial"/>
              </w:rPr>
              <w:t>а</w:t>
            </w:r>
            <w:r w:rsidRPr="00C90F08">
              <w:rPr>
                <w:rFonts w:ascii="Arial" w:hAnsi="Arial" w:cs="Arial"/>
              </w:rPr>
              <w:t xml:space="preserve">  1.</w:t>
            </w:r>
            <w:r w:rsidRPr="00EA51A2">
              <w:rPr>
                <w:rFonts w:ascii="Arial" w:hAnsi="Arial" w:cs="Arial"/>
              </w:rPr>
              <w:t>5</w:t>
            </w:r>
            <w:r>
              <w:rPr>
                <w:rFonts w:ascii="Arial" w:hAnsi="Arial" w:cs="Arial"/>
              </w:rPr>
              <w:t xml:space="preserve"> данного договора</w:t>
            </w:r>
            <w:r w:rsidRPr="00425D09">
              <w:rPr>
                <w:rFonts w:ascii="Arial" w:hAnsi="Arial" w:cs="Arial"/>
              </w:rPr>
              <w:t>.</w:t>
            </w:r>
          </w:p>
        </w:tc>
      </w:tr>
      <w:tr w:rsidR="00971612" w:rsidRPr="00576215" w:rsidTr="00971612">
        <w:trPr>
          <w:trHeight w:val="705"/>
          <w:jc w:val="center"/>
        </w:trPr>
        <w:tc>
          <w:tcPr>
            <w:tcW w:w="2773" w:type="dxa"/>
            <w:gridSpan w:val="2"/>
            <w:vMerge/>
            <w:vAlign w:val="center"/>
          </w:tcPr>
          <w:p w:rsidR="00971612" w:rsidRPr="007968B5" w:rsidRDefault="00971612" w:rsidP="0088367B">
            <w:pPr>
              <w:widowControl w:val="0"/>
              <w:spacing w:after="120"/>
              <w:jc w:val="center"/>
              <w:rPr>
                <w:rFonts w:ascii="GHEA Grapalat" w:hAnsi="GHEA Grapalat"/>
                <w:sz w:val="22"/>
                <w:szCs w:val="20"/>
              </w:rPr>
            </w:pPr>
          </w:p>
        </w:tc>
        <w:tc>
          <w:tcPr>
            <w:tcW w:w="12656" w:type="dxa"/>
            <w:gridSpan w:val="8"/>
            <w:vAlign w:val="center"/>
          </w:tcPr>
          <w:p w:rsidR="00971612" w:rsidRPr="00F928E9" w:rsidRDefault="00971612" w:rsidP="0088367B">
            <w:pPr>
              <w:widowControl w:val="0"/>
              <w:jc w:val="both"/>
              <w:rPr>
                <w:rFonts w:ascii="Arial" w:hAnsi="Arial" w:cs="Arial"/>
              </w:rPr>
            </w:pPr>
            <w:r w:rsidRPr="00F928E9">
              <w:rPr>
                <w:rFonts w:ascii="Arial" w:hAnsi="Arial" w:cs="Arial"/>
              </w:rPr>
              <w:t>Поставляемые</w:t>
            </w:r>
            <w:r w:rsidRPr="00BE51DD">
              <w:rPr>
                <w:rFonts w:ascii="Arial" w:hAnsi="Arial" w:cs="Arial"/>
              </w:rPr>
              <w:t xml:space="preserve"> </w:t>
            </w:r>
            <w:r w:rsidRPr="00F928E9">
              <w:rPr>
                <w:rFonts w:ascii="Arial" w:hAnsi="Arial" w:cs="Arial"/>
              </w:rPr>
              <w:t>т</w:t>
            </w:r>
            <w:r w:rsidRPr="00BE51DD">
              <w:rPr>
                <w:rFonts w:ascii="Arial" w:hAnsi="Arial" w:cs="Arial"/>
              </w:rPr>
              <w:t>ов</w:t>
            </w:r>
            <w:r w:rsidRPr="00F928E9">
              <w:rPr>
                <w:rFonts w:ascii="Arial" w:hAnsi="Arial" w:cs="Arial"/>
              </w:rPr>
              <w:t>ары пройдут соответствующую проверку, которые должны соответствовать техническим характеристикам.</w:t>
            </w:r>
          </w:p>
        </w:tc>
      </w:tr>
    </w:tbl>
    <w:p w:rsidR="0061525D" w:rsidRPr="007C6E16" w:rsidRDefault="0061525D" w:rsidP="0061525D"/>
    <w:p w:rsidR="00971612" w:rsidRPr="00946667" w:rsidRDefault="00971612" w:rsidP="00971612">
      <w:pPr>
        <w:rPr>
          <w:rFonts w:ascii="GHEA Grapalat" w:hAnsi="GHEA Grapalat"/>
        </w:rPr>
      </w:pPr>
      <w:r w:rsidRPr="00935F4F">
        <w:rPr>
          <w:rFonts w:ascii="GHEA Grapalat" w:hAnsi="GHEA Grapalat"/>
        </w:rPr>
        <w:lastRenderedPageBreak/>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971612" w:rsidRPr="00946667" w:rsidRDefault="00971612" w:rsidP="00971612"/>
    <w:p w:rsidR="00971612" w:rsidRPr="00131729" w:rsidRDefault="00971612" w:rsidP="00971612">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971612" w:rsidRPr="007C6E16" w:rsidRDefault="00971612" w:rsidP="00971612"/>
    <w:p w:rsidR="0061525D" w:rsidRPr="007C6E16" w:rsidRDefault="0061525D" w:rsidP="0061525D"/>
    <w:p w:rsidR="0061525D" w:rsidRPr="007C6E16" w:rsidRDefault="0061525D" w:rsidP="0061525D"/>
    <w:p w:rsidR="0061525D" w:rsidRPr="007C6E16" w:rsidRDefault="0061525D" w:rsidP="0061525D"/>
    <w:p w:rsidR="0061525D" w:rsidRPr="007C6E16" w:rsidRDefault="0061525D" w:rsidP="0061525D"/>
    <w:p w:rsidR="0061525D" w:rsidRPr="007C6E16" w:rsidRDefault="0061525D" w:rsidP="0061525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61525D" w:rsidRPr="00DD2B43" w:rsidTr="0088367B">
        <w:trPr>
          <w:jc w:val="center"/>
        </w:trPr>
        <w:tc>
          <w:tcPr>
            <w:tcW w:w="4536" w:type="dxa"/>
          </w:tcPr>
          <w:p w:rsidR="0061525D" w:rsidRPr="00DD2B43" w:rsidRDefault="0061525D" w:rsidP="0088367B">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61525D" w:rsidRPr="00DD2B43" w:rsidRDefault="0061525D" w:rsidP="0088367B">
            <w:pPr>
              <w:widowControl w:val="0"/>
              <w:spacing w:after="160" w:line="360" w:lineRule="auto"/>
              <w:jc w:val="center"/>
              <w:rPr>
                <w:rFonts w:ascii="GHEA Grapalat" w:hAnsi="GHEA Grapalat"/>
              </w:rPr>
            </w:pPr>
          </w:p>
          <w:p w:rsidR="0061525D" w:rsidRPr="00FE175A" w:rsidRDefault="0061525D" w:rsidP="0088367B">
            <w:pPr>
              <w:widowControl w:val="0"/>
              <w:jc w:val="center"/>
              <w:rPr>
                <w:rFonts w:ascii="GHEA Grapalat" w:hAnsi="GHEA Grapalat"/>
                <w:lang w:val="en-US"/>
              </w:rPr>
            </w:pPr>
            <w:r>
              <w:rPr>
                <w:rFonts w:ascii="GHEA Grapalat" w:hAnsi="GHEA Grapalat"/>
                <w:lang w:val="en-US"/>
              </w:rPr>
              <w:t>__________________________</w:t>
            </w:r>
          </w:p>
          <w:p w:rsidR="0061525D" w:rsidRPr="00FE175A" w:rsidRDefault="0061525D" w:rsidP="0088367B">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61525D" w:rsidRPr="00DD2B43" w:rsidRDefault="0061525D" w:rsidP="0088367B">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61525D" w:rsidRPr="00DD2B43" w:rsidRDefault="0061525D" w:rsidP="0088367B">
            <w:pPr>
              <w:widowControl w:val="0"/>
              <w:spacing w:after="160" w:line="360" w:lineRule="auto"/>
              <w:jc w:val="center"/>
              <w:rPr>
                <w:rFonts w:ascii="GHEA Grapalat" w:hAnsi="GHEA Grapalat"/>
              </w:rPr>
            </w:pPr>
          </w:p>
        </w:tc>
        <w:tc>
          <w:tcPr>
            <w:tcW w:w="4343" w:type="dxa"/>
          </w:tcPr>
          <w:p w:rsidR="0061525D" w:rsidRPr="00DD2B43" w:rsidRDefault="0061525D" w:rsidP="0088367B">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61525D" w:rsidRPr="00DD2B43" w:rsidRDefault="0061525D" w:rsidP="0088367B">
            <w:pPr>
              <w:widowControl w:val="0"/>
              <w:spacing w:after="160" w:line="360" w:lineRule="auto"/>
              <w:jc w:val="center"/>
              <w:rPr>
                <w:rFonts w:ascii="GHEA Grapalat" w:hAnsi="GHEA Grapalat"/>
              </w:rPr>
            </w:pPr>
          </w:p>
          <w:p w:rsidR="0061525D" w:rsidRPr="00FE175A" w:rsidRDefault="0061525D" w:rsidP="0088367B">
            <w:pPr>
              <w:widowControl w:val="0"/>
              <w:jc w:val="center"/>
              <w:rPr>
                <w:rFonts w:ascii="GHEA Grapalat" w:hAnsi="GHEA Grapalat"/>
                <w:lang w:val="en-US"/>
              </w:rPr>
            </w:pPr>
            <w:r>
              <w:rPr>
                <w:rFonts w:ascii="GHEA Grapalat" w:hAnsi="GHEA Grapalat"/>
                <w:lang w:val="en-US"/>
              </w:rPr>
              <w:t>__________________________</w:t>
            </w:r>
          </w:p>
          <w:p w:rsidR="0061525D" w:rsidRPr="00FE175A" w:rsidRDefault="0061525D" w:rsidP="0088367B">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61525D" w:rsidRPr="00DD2B43" w:rsidRDefault="0061525D" w:rsidP="0088367B">
            <w:pPr>
              <w:widowControl w:val="0"/>
              <w:spacing w:after="160" w:line="360" w:lineRule="auto"/>
              <w:jc w:val="center"/>
              <w:rPr>
                <w:rFonts w:ascii="GHEA Grapalat" w:hAnsi="GHEA Grapalat"/>
              </w:rPr>
            </w:pPr>
            <w:r w:rsidRPr="00DD2B43">
              <w:rPr>
                <w:rFonts w:ascii="GHEA Grapalat" w:hAnsi="GHEA Grapalat"/>
              </w:rPr>
              <w:t>М. П.</w:t>
            </w:r>
          </w:p>
        </w:tc>
      </w:tr>
    </w:tbl>
    <w:p w:rsidR="0061525D" w:rsidRDefault="0061525D" w:rsidP="0061525D">
      <w:pPr>
        <w:widowControl w:val="0"/>
        <w:spacing w:after="160" w:line="360" w:lineRule="auto"/>
        <w:jc w:val="right"/>
        <w:rPr>
          <w:rFonts w:ascii="GHEA Grapalat" w:hAnsi="GHEA Grapalat"/>
        </w:rPr>
      </w:pPr>
    </w:p>
    <w:p w:rsidR="0061525D" w:rsidRPr="00AA5BD2" w:rsidRDefault="0061525D" w:rsidP="0061525D">
      <w:pPr>
        <w:jc w:val="right"/>
        <w:rPr>
          <w:rFonts w:ascii="GHEA Grapalat" w:hAnsi="GHEA Grapalat"/>
          <w:i/>
        </w:rPr>
      </w:pPr>
      <w:r w:rsidRPr="00AA5BD2">
        <w:rPr>
          <w:rFonts w:ascii="GHEA Grapalat" w:hAnsi="GHEA Grapalat"/>
        </w:rPr>
        <w:br w:type="page"/>
      </w:r>
      <w:r w:rsidRPr="00AA5BD2">
        <w:rPr>
          <w:rFonts w:ascii="GHEA Grapalat" w:hAnsi="GHEA Grapalat"/>
          <w:i/>
        </w:rPr>
        <w:lastRenderedPageBreak/>
        <w:t>Приложение № 2</w:t>
      </w:r>
    </w:p>
    <w:p w:rsidR="0061525D" w:rsidRPr="00AA5BD2" w:rsidRDefault="0061525D" w:rsidP="0061525D">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971612" w:rsidRPr="006B18CD">
        <w:rPr>
          <w:rFonts w:ascii="GHEA Grapalat" w:hAnsi="GHEA Grapalat"/>
        </w:rPr>
        <w:t>ЕГС</w:t>
      </w:r>
      <w:r w:rsidR="00971612">
        <w:rPr>
          <w:rFonts w:ascii="GHEA Grapalat" w:hAnsi="GHEA Grapalat"/>
        </w:rPr>
        <w:t>-</w:t>
      </w:r>
      <w:r w:rsidR="00971612" w:rsidRPr="00C92C21">
        <w:rPr>
          <w:rFonts w:ascii="GHEA Grapalat" w:hAnsi="GHEA Grapalat"/>
        </w:rPr>
        <w:t>HMA-APDzB</w:t>
      </w:r>
      <w:r w:rsidR="00971612">
        <w:rPr>
          <w:rFonts w:ascii="GHEA Grapalat" w:hAnsi="GHEA Grapalat"/>
        </w:rPr>
        <w:t>-</w:t>
      </w:r>
      <w:r w:rsidR="00971612" w:rsidRPr="007C6E16">
        <w:rPr>
          <w:rFonts w:ascii="GHEA Grapalat" w:hAnsi="GHEA Grapalat"/>
        </w:rPr>
        <w:t>21</w:t>
      </w:r>
      <w:r w:rsidR="00971612">
        <w:rPr>
          <w:rFonts w:ascii="GHEA Grapalat" w:hAnsi="GHEA Grapalat"/>
        </w:rPr>
        <w:t>/</w:t>
      </w:r>
      <w:r w:rsidR="002826BC" w:rsidRPr="00DE4A1F">
        <w:rPr>
          <w:rFonts w:ascii="GHEA Grapalat" w:hAnsi="GHEA Grapalat"/>
        </w:rPr>
        <w:t>3</w:t>
      </w:r>
      <w:r w:rsidR="00971612" w:rsidRPr="00413E59">
        <w:rPr>
          <w:rFonts w:ascii="GHEA Grapalat" w:hAnsi="GHEA Grapalat"/>
        </w:rPr>
        <w:t xml:space="preserve">  </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0D6FF5">
        <w:rPr>
          <w:rFonts w:ascii="GHEA Grapalat" w:hAnsi="GHEA Grapalat"/>
          <w:i/>
        </w:rPr>
        <w:t>2</w:t>
      </w:r>
      <w:r w:rsidRPr="00555CA8">
        <w:rPr>
          <w:rFonts w:ascii="GHEA Grapalat" w:hAnsi="GHEA Grapalat"/>
          <w:i/>
        </w:rPr>
        <w:t>1</w:t>
      </w:r>
      <w:r w:rsidRPr="007C6E16">
        <w:rPr>
          <w:rFonts w:ascii="GHEA Grapalat" w:hAnsi="GHEA Grapalat"/>
          <w:i/>
        </w:rPr>
        <w:t xml:space="preserve"> </w:t>
      </w:r>
      <w:r w:rsidRPr="00AA5BD2">
        <w:rPr>
          <w:rFonts w:ascii="GHEA Grapalat" w:hAnsi="GHEA Grapalat"/>
          <w:i/>
        </w:rPr>
        <w:t>г.</w:t>
      </w:r>
    </w:p>
    <w:p w:rsidR="0061525D" w:rsidRPr="00016450" w:rsidRDefault="0061525D" w:rsidP="0061525D">
      <w:pPr>
        <w:widowControl w:val="0"/>
        <w:spacing w:after="160"/>
        <w:jc w:val="center"/>
        <w:rPr>
          <w:rFonts w:ascii="GHEA Grapalat" w:hAnsi="GHEA Grapalat"/>
        </w:rPr>
      </w:pPr>
      <w:r>
        <w:rPr>
          <w:rFonts w:ascii="GHEA Grapalat" w:hAnsi="GHEA Grapalat"/>
        </w:rPr>
        <w:t>ГРАФИК ОПЛАТЫ</w:t>
      </w:r>
    </w:p>
    <w:p w:rsidR="0061525D" w:rsidRPr="00016450" w:rsidRDefault="0061525D" w:rsidP="0061525D">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360"/>
        <w:gridCol w:w="6805"/>
        <w:gridCol w:w="1184"/>
      </w:tblGrid>
      <w:tr w:rsidR="0061525D" w:rsidRPr="00576215" w:rsidTr="0088367B">
        <w:trPr>
          <w:jc w:val="center"/>
        </w:trPr>
        <w:tc>
          <w:tcPr>
            <w:tcW w:w="15952" w:type="dxa"/>
            <w:gridSpan w:val="5"/>
            <w:vAlign w:val="center"/>
          </w:tcPr>
          <w:p w:rsidR="0061525D" w:rsidRPr="001C4292" w:rsidRDefault="0061525D" w:rsidP="0088367B">
            <w:pPr>
              <w:widowControl w:val="0"/>
              <w:spacing w:after="120"/>
              <w:jc w:val="center"/>
              <w:rPr>
                <w:rFonts w:ascii="GHEA Grapalat" w:hAnsi="GHEA Grapalat"/>
                <w:szCs w:val="20"/>
              </w:rPr>
            </w:pPr>
            <w:r w:rsidRPr="001C4292">
              <w:rPr>
                <w:rFonts w:ascii="GHEA Grapalat" w:hAnsi="GHEA Grapalat"/>
                <w:szCs w:val="20"/>
              </w:rPr>
              <w:t>Товар</w:t>
            </w:r>
          </w:p>
        </w:tc>
      </w:tr>
      <w:tr w:rsidR="0061525D" w:rsidRPr="00576215" w:rsidTr="0088367B">
        <w:trPr>
          <w:jc w:val="center"/>
        </w:trPr>
        <w:tc>
          <w:tcPr>
            <w:tcW w:w="0" w:type="auto"/>
            <w:vAlign w:val="center"/>
          </w:tcPr>
          <w:p w:rsidR="0061525D" w:rsidRPr="00E9005B" w:rsidRDefault="0061525D" w:rsidP="0088367B">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61525D" w:rsidRPr="00E9005B" w:rsidRDefault="0061525D" w:rsidP="0088367B">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360" w:type="dxa"/>
            <w:vAlign w:val="center"/>
          </w:tcPr>
          <w:p w:rsidR="0061525D" w:rsidRPr="00E9005B" w:rsidRDefault="0061525D" w:rsidP="0088367B">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989" w:type="dxa"/>
            <w:gridSpan w:val="2"/>
            <w:vAlign w:val="center"/>
          </w:tcPr>
          <w:p w:rsidR="0061525D" w:rsidRPr="00E9005B" w:rsidRDefault="0061525D" w:rsidP="0088367B">
            <w:pPr>
              <w:widowControl w:val="0"/>
              <w:spacing w:after="120"/>
              <w:jc w:val="center"/>
              <w:rPr>
                <w:rFonts w:ascii="GHEA Grapalat" w:hAnsi="GHEA Grapalat"/>
                <w:szCs w:val="20"/>
              </w:rPr>
            </w:pPr>
            <w:r w:rsidRPr="00E9005B">
              <w:rPr>
                <w:rFonts w:ascii="GHEA Grapalat" w:hAnsi="GHEA Grapalat"/>
                <w:szCs w:val="20"/>
              </w:rPr>
              <w:t>Оплату товара предусматривается произвести в 20</w:t>
            </w:r>
            <w:r w:rsidRPr="000D6FF5">
              <w:rPr>
                <w:rFonts w:ascii="GHEA Grapalat" w:hAnsi="GHEA Grapalat"/>
                <w:szCs w:val="20"/>
              </w:rPr>
              <w:t>2</w:t>
            </w:r>
            <w:r w:rsidRPr="007C6E16">
              <w:rPr>
                <w:rFonts w:ascii="GHEA Grapalat" w:hAnsi="GHEA Grapalat"/>
                <w:szCs w:val="20"/>
              </w:rPr>
              <w:t>1</w:t>
            </w:r>
            <w:r>
              <w:rPr>
                <w:rFonts w:ascii="GHEA Grapalat" w:hAnsi="GHEA Grapalat"/>
                <w:szCs w:val="20"/>
              </w:rPr>
              <w:t>г</w:t>
            </w:r>
            <w:r w:rsidRPr="00E9005B">
              <w:rPr>
                <w:rFonts w:ascii="GHEA Grapalat" w:hAnsi="GHEA Grapalat"/>
                <w:szCs w:val="20"/>
              </w:rPr>
              <w:t xml:space="preserve">, </w:t>
            </w:r>
          </w:p>
          <w:p w:rsidR="0061525D" w:rsidRPr="00E9005B" w:rsidRDefault="0061525D" w:rsidP="0088367B">
            <w:pPr>
              <w:widowControl w:val="0"/>
              <w:spacing w:after="120"/>
              <w:jc w:val="center"/>
              <w:rPr>
                <w:rFonts w:ascii="GHEA Grapalat" w:hAnsi="GHEA Grapalat"/>
                <w:szCs w:val="20"/>
              </w:rPr>
            </w:pPr>
          </w:p>
        </w:tc>
      </w:tr>
      <w:tr w:rsidR="00CD78F3" w:rsidRPr="00576215" w:rsidTr="0088367B">
        <w:trPr>
          <w:jc w:val="center"/>
        </w:trPr>
        <w:tc>
          <w:tcPr>
            <w:tcW w:w="0" w:type="auto"/>
            <w:vAlign w:val="center"/>
          </w:tcPr>
          <w:p w:rsidR="00CD78F3" w:rsidRPr="002826BC" w:rsidRDefault="002826BC" w:rsidP="00A95F9A">
            <w:pPr>
              <w:jc w:val="center"/>
              <w:rPr>
                <w:rFonts w:ascii="Arial Unicode" w:hAnsi="Arial Unicode" w:cs="Calibri"/>
                <w:sz w:val="22"/>
                <w:szCs w:val="22"/>
                <w:lang w:val="en-US"/>
              </w:rPr>
            </w:pPr>
            <w:r>
              <w:rPr>
                <w:rFonts w:ascii="Arial Unicode" w:hAnsi="Arial Unicode" w:cs="Calibri"/>
                <w:sz w:val="22"/>
                <w:szCs w:val="22"/>
                <w:lang w:val="en-US"/>
              </w:rPr>
              <w:t>1</w:t>
            </w:r>
          </w:p>
        </w:tc>
        <w:tc>
          <w:tcPr>
            <w:tcW w:w="2315" w:type="dxa"/>
            <w:vAlign w:val="center"/>
          </w:tcPr>
          <w:p w:rsidR="00CD78F3" w:rsidRDefault="00CD78F3" w:rsidP="00A95F9A">
            <w:pPr>
              <w:jc w:val="center"/>
              <w:rPr>
                <w:rFonts w:ascii="Arial LatArm" w:hAnsi="Arial LatArm" w:cs="Arial"/>
              </w:rPr>
            </w:pPr>
            <w:r>
              <w:rPr>
                <w:rFonts w:ascii="Arial LatArm" w:hAnsi="Arial LatArm" w:cs="Arial"/>
              </w:rPr>
              <w:t>34351400</w:t>
            </w:r>
          </w:p>
        </w:tc>
        <w:tc>
          <w:tcPr>
            <w:tcW w:w="3360" w:type="dxa"/>
            <w:vAlign w:val="center"/>
          </w:tcPr>
          <w:p w:rsidR="00CD78F3" w:rsidRPr="00714901" w:rsidRDefault="00CD78F3" w:rsidP="00A95F9A">
            <w:pPr>
              <w:jc w:val="center"/>
              <w:rPr>
                <w:rFonts w:ascii="Arial LatArm" w:hAnsi="Arial LatArm" w:cs="Calibri"/>
                <w:sz w:val="22"/>
                <w:szCs w:val="20"/>
              </w:rPr>
            </w:pPr>
            <w:r w:rsidRPr="00714901">
              <w:rPr>
                <w:rFonts w:ascii="Arial" w:hAnsi="Arial" w:cs="Arial"/>
                <w:sz w:val="22"/>
                <w:szCs w:val="20"/>
              </w:rPr>
              <w:t>Автомобильная</w:t>
            </w:r>
            <w:r w:rsidRPr="00714901">
              <w:rPr>
                <w:rFonts w:ascii="Arial LatArm" w:hAnsi="Arial LatArm" w:cs="Calibri"/>
                <w:sz w:val="22"/>
                <w:szCs w:val="20"/>
              </w:rPr>
              <w:t xml:space="preserve"> </w:t>
            </w:r>
            <w:r w:rsidRPr="00714901">
              <w:rPr>
                <w:rFonts w:ascii="Arial" w:hAnsi="Arial" w:cs="Arial"/>
                <w:sz w:val="22"/>
                <w:szCs w:val="20"/>
              </w:rPr>
              <w:t>шина</w:t>
            </w:r>
            <w:r w:rsidRPr="00714901">
              <w:rPr>
                <w:rFonts w:ascii="Arial LatArm" w:hAnsi="Arial LatArm" w:cs="Calibri"/>
                <w:sz w:val="22"/>
                <w:szCs w:val="20"/>
              </w:rPr>
              <w:t xml:space="preserve"> 7.00  R16C 115/100</w:t>
            </w:r>
          </w:p>
        </w:tc>
        <w:tc>
          <w:tcPr>
            <w:tcW w:w="6805" w:type="dxa"/>
            <w:vAlign w:val="center"/>
          </w:tcPr>
          <w:p w:rsidR="00CD78F3" w:rsidRPr="00950A53" w:rsidRDefault="00CD78F3" w:rsidP="0088367B">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CD78F3" w:rsidRDefault="00CD78F3" w:rsidP="0088367B">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CD78F3" w:rsidRPr="00576215" w:rsidTr="0088367B">
        <w:trPr>
          <w:jc w:val="center"/>
        </w:trPr>
        <w:tc>
          <w:tcPr>
            <w:tcW w:w="0" w:type="auto"/>
            <w:vAlign w:val="center"/>
          </w:tcPr>
          <w:p w:rsidR="00CD78F3" w:rsidRPr="002826BC" w:rsidRDefault="002826BC" w:rsidP="00A95F9A">
            <w:pPr>
              <w:jc w:val="center"/>
              <w:rPr>
                <w:rFonts w:ascii="Arial Unicode" w:hAnsi="Arial Unicode" w:cs="Calibri"/>
                <w:sz w:val="22"/>
                <w:szCs w:val="22"/>
                <w:lang w:val="en-US"/>
              </w:rPr>
            </w:pPr>
            <w:r>
              <w:rPr>
                <w:rFonts w:ascii="Arial Unicode" w:hAnsi="Arial Unicode" w:cs="Calibri"/>
                <w:sz w:val="22"/>
                <w:szCs w:val="22"/>
                <w:lang w:val="en-US"/>
              </w:rPr>
              <w:t>2</w:t>
            </w:r>
          </w:p>
        </w:tc>
        <w:tc>
          <w:tcPr>
            <w:tcW w:w="2315" w:type="dxa"/>
            <w:vAlign w:val="center"/>
          </w:tcPr>
          <w:p w:rsidR="00CD78F3" w:rsidRDefault="00CD78F3" w:rsidP="00A95F9A">
            <w:pPr>
              <w:jc w:val="center"/>
              <w:rPr>
                <w:rFonts w:ascii="Arial LatArm" w:hAnsi="Arial LatArm" w:cs="Arial"/>
              </w:rPr>
            </w:pPr>
            <w:r>
              <w:rPr>
                <w:rFonts w:ascii="Arial LatArm" w:hAnsi="Arial LatArm" w:cs="Arial"/>
              </w:rPr>
              <w:t>34351400</w:t>
            </w:r>
          </w:p>
        </w:tc>
        <w:tc>
          <w:tcPr>
            <w:tcW w:w="3360" w:type="dxa"/>
            <w:vAlign w:val="center"/>
          </w:tcPr>
          <w:p w:rsidR="00CD78F3" w:rsidRPr="00714901" w:rsidRDefault="00CD78F3" w:rsidP="00A95F9A">
            <w:pPr>
              <w:jc w:val="center"/>
              <w:rPr>
                <w:rFonts w:ascii="Arial LatArm" w:hAnsi="Arial LatArm" w:cs="Calibri"/>
                <w:sz w:val="22"/>
                <w:szCs w:val="20"/>
              </w:rPr>
            </w:pPr>
            <w:r w:rsidRPr="00714901">
              <w:rPr>
                <w:rFonts w:ascii="Arial" w:hAnsi="Arial" w:cs="Arial"/>
                <w:sz w:val="22"/>
                <w:szCs w:val="20"/>
              </w:rPr>
              <w:t>Автомобильная</w:t>
            </w:r>
            <w:r w:rsidRPr="00714901">
              <w:rPr>
                <w:rFonts w:ascii="Arial LatArm" w:hAnsi="Arial LatArm" w:cs="Calibri"/>
                <w:sz w:val="22"/>
                <w:szCs w:val="20"/>
              </w:rPr>
              <w:t xml:space="preserve"> </w:t>
            </w:r>
            <w:r w:rsidRPr="00714901">
              <w:rPr>
                <w:rFonts w:ascii="Arial" w:hAnsi="Arial" w:cs="Arial"/>
                <w:sz w:val="22"/>
                <w:szCs w:val="20"/>
              </w:rPr>
              <w:t>шина</w:t>
            </w:r>
            <w:r w:rsidRPr="00714901">
              <w:rPr>
                <w:rFonts w:ascii="Arial LatArm" w:hAnsi="Arial LatArm" w:cs="Calibri"/>
                <w:sz w:val="22"/>
                <w:szCs w:val="20"/>
              </w:rPr>
              <w:t xml:space="preserve"> 195/70, R15C</w:t>
            </w:r>
          </w:p>
        </w:tc>
        <w:tc>
          <w:tcPr>
            <w:tcW w:w="6805" w:type="dxa"/>
            <w:vAlign w:val="center"/>
          </w:tcPr>
          <w:p w:rsidR="00CD78F3" w:rsidRPr="00950A53" w:rsidRDefault="00CD78F3" w:rsidP="0088367B">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CD78F3" w:rsidRDefault="00CD78F3" w:rsidP="0088367B">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CD78F3" w:rsidRPr="00576215" w:rsidTr="0088367B">
        <w:trPr>
          <w:jc w:val="center"/>
        </w:trPr>
        <w:tc>
          <w:tcPr>
            <w:tcW w:w="0" w:type="auto"/>
            <w:vAlign w:val="center"/>
          </w:tcPr>
          <w:p w:rsidR="00CD78F3" w:rsidRPr="002826BC" w:rsidRDefault="002826BC" w:rsidP="00A95F9A">
            <w:pPr>
              <w:jc w:val="center"/>
              <w:rPr>
                <w:rFonts w:ascii="Arial Unicode" w:hAnsi="Arial Unicode" w:cs="Calibri"/>
                <w:sz w:val="22"/>
                <w:szCs w:val="22"/>
                <w:lang w:val="en-US"/>
              </w:rPr>
            </w:pPr>
            <w:r>
              <w:rPr>
                <w:rFonts w:ascii="Arial Unicode" w:hAnsi="Arial Unicode" w:cs="Calibri"/>
                <w:sz w:val="22"/>
                <w:szCs w:val="22"/>
                <w:lang w:val="en-US"/>
              </w:rPr>
              <w:t>3</w:t>
            </w:r>
          </w:p>
        </w:tc>
        <w:tc>
          <w:tcPr>
            <w:tcW w:w="2315" w:type="dxa"/>
            <w:vAlign w:val="center"/>
          </w:tcPr>
          <w:p w:rsidR="00CD78F3" w:rsidRDefault="00CD78F3" w:rsidP="00A95F9A">
            <w:pPr>
              <w:jc w:val="center"/>
              <w:rPr>
                <w:rFonts w:ascii="Arial LatArm" w:hAnsi="Arial LatArm" w:cs="Arial"/>
              </w:rPr>
            </w:pPr>
            <w:r>
              <w:rPr>
                <w:rFonts w:ascii="Arial LatArm" w:hAnsi="Arial LatArm" w:cs="Arial"/>
              </w:rPr>
              <w:t>34351400</w:t>
            </w:r>
          </w:p>
        </w:tc>
        <w:tc>
          <w:tcPr>
            <w:tcW w:w="3360" w:type="dxa"/>
            <w:vAlign w:val="center"/>
          </w:tcPr>
          <w:p w:rsidR="00CD78F3" w:rsidRPr="00714901" w:rsidRDefault="00CD78F3" w:rsidP="00A95F9A">
            <w:pPr>
              <w:jc w:val="center"/>
              <w:rPr>
                <w:rFonts w:ascii="Arial LatArm" w:hAnsi="Arial LatArm" w:cs="Calibri"/>
                <w:sz w:val="22"/>
                <w:szCs w:val="20"/>
              </w:rPr>
            </w:pPr>
            <w:r w:rsidRPr="00714901">
              <w:rPr>
                <w:rFonts w:ascii="Arial" w:hAnsi="Arial" w:cs="Arial"/>
                <w:sz w:val="22"/>
                <w:szCs w:val="20"/>
              </w:rPr>
              <w:t>Автомобильная</w:t>
            </w:r>
            <w:r w:rsidRPr="00714901">
              <w:rPr>
                <w:rFonts w:ascii="Arial LatArm" w:hAnsi="Arial LatArm" w:cs="Calibri"/>
                <w:sz w:val="22"/>
                <w:szCs w:val="20"/>
              </w:rPr>
              <w:t xml:space="preserve"> </w:t>
            </w:r>
            <w:r w:rsidRPr="00714901">
              <w:rPr>
                <w:rFonts w:ascii="Arial" w:hAnsi="Arial" w:cs="Arial"/>
                <w:sz w:val="22"/>
                <w:szCs w:val="20"/>
              </w:rPr>
              <w:t>шина</w:t>
            </w:r>
            <w:r w:rsidRPr="00714901">
              <w:rPr>
                <w:rFonts w:ascii="Arial LatArm" w:hAnsi="Arial LatArm" w:cs="Calibri"/>
                <w:sz w:val="22"/>
                <w:szCs w:val="20"/>
              </w:rPr>
              <w:t xml:space="preserve"> 215/75 R-17,5C</w:t>
            </w:r>
          </w:p>
        </w:tc>
        <w:tc>
          <w:tcPr>
            <w:tcW w:w="6805" w:type="dxa"/>
            <w:vAlign w:val="center"/>
          </w:tcPr>
          <w:p w:rsidR="00CD78F3" w:rsidRPr="00950A53" w:rsidRDefault="00CD78F3" w:rsidP="0088367B">
            <w:pPr>
              <w:widowControl w:val="0"/>
              <w:spacing w:after="120"/>
              <w:ind w:right="-7"/>
              <w:jc w:val="center"/>
              <w:rPr>
                <w:rFonts w:ascii="GHEA Grapalat" w:hAnsi="GHEA Grapalat"/>
                <w:sz w:val="22"/>
                <w:szCs w:val="22"/>
              </w:rPr>
            </w:pPr>
            <w:r w:rsidRPr="00950A53">
              <w:rPr>
                <w:rFonts w:ascii="GHEA Grapalat" w:hAnsi="GHEA Grapalat"/>
                <w:sz w:val="22"/>
                <w:szCs w:val="22"/>
              </w:rPr>
              <w:t>Оплата производится в течение 20 (двадцати) банковских дней с момента принятия Покупателем товара.</w:t>
            </w:r>
          </w:p>
        </w:tc>
        <w:tc>
          <w:tcPr>
            <w:tcW w:w="1184" w:type="dxa"/>
            <w:vAlign w:val="center"/>
          </w:tcPr>
          <w:p w:rsidR="00CD78F3" w:rsidRDefault="00CD78F3" w:rsidP="0088367B">
            <w:pPr>
              <w:jc w:val="center"/>
            </w:pPr>
            <w:r w:rsidRPr="001749C1">
              <w:rPr>
                <w:rFonts w:ascii="GHEA Grapalat" w:hAnsi="GHEA Grapalat"/>
                <w:sz w:val="20"/>
                <w:szCs w:val="20"/>
                <w:lang w:val="en-US"/>
              </w:rPr>
              <w:t>100</w:t>
            </w:r>
            <w:r w:rsidRPr="001749C1">
              <w:rPr>
                <w:rFonts w:ascii="GHEA Grapalat" w:hAnsi="GHEA Grapalat"/>
                <w:sz w:val="20"/>
                <w:szCs w:val="20"/>
              </w:rPr>
              <w:t>%</w:t>
            </w:r>
          </w:p>
        </w:tc>
      </w:tr>
      <w:tr w:rsidR="0061525D" w:rsidRPr="00576215" w:rsidTr="0088367B">
        <w:trPr>
          <w:jc w:val="center"/>
        </w:trPr>
        <w:tc>
          <w:tcPr>
            <w:tcW w:w="7963" w:type="dxa"/>
            <w:gridSpan w:val="3"/>
            <w:vAlign w:val="center"/>
          </w:tcPr>
          <w:p w:rsidR="0061525D" w:rsidRPr="00DF4A61" w:rsidRDefault="0061525D" w:rsidP="0088367B">
            <w:pPr>
              <w:jc w:val="center"/>
              <w:rPr>
                <w:rFonts w:ascii="GHEA Grapalat" w:hAnsi="GHEA Grapalat"/>
                <w:sz w:val="26"/>
                <w:szCs w:val="20"/>
              </w:rPr>
            </w:pPr>
            <w:r w:rsidRPr="00DF4A61">
              <w:rPr>
                <w:rFonts w:ascii="GHEA Grapalat" w:hAnsi="GHEA Grapalat"/>
                <w:sz w:val="26"/>
                <w:szCs w:val="20"/>
              </w:rPr>
              <w:t>Всего</w:t>
            </w:r>
          </w:p>
        </w:tc>
        <w:tc>
          <w:tcPr>
            <w:tcW w:w="6805" w:type="dxa"/>
            <w:vAlign w:val="center"/>
          </w:tcPr>
          <w:p w:rsidR="0061525D" w:rsidRPr="002D1781" w:rsidRDefault="0061525D" w:rsidP="0088367B">
            <w:pPr>
              <w:widowControl w:val="0"/>
              <w:spacing w:after="120"/>
              <w:jc w:val="center"/>
              <w:rPr>
                <w:rFonts w:ascii="GHEA Grapalat" w:hAnsi="GHEA Grapalat"/>
                <w:szCs w:val="20"/>
              </w:rPr>
            </w:pPr>
          </w:p>
        </w:tc>
        <w:tc>
          <w:tcPr>
            <w:tcW w:w="1184" w:type="dxa"/>
            <w:vAlign w:val="center"/>
          </w:tcPr>
          <w:p w:rsidR="0061525D" w:rsidRDefault="0061525D" w:rsidP="0088367B">
            <w:pPr>
              <w:widowControl w:val="0"/>
              <w:spacing w:after="120"/>
              <w:jc w:val="center"/>
              <w:rPr>
                <w:rFonts w:ascii="GHEA Grapalat" w:hAnsi="GHEA Grapalat"/>
                <w:sz w:val="20"/>
                <w:szCs w:val="20"/>
                <w:lang w:val="en-US"/>
              </w:rPr>
            </w:pPr>
            <w:r>
              <w:rPr>
                <w:rFonts w:ascii="GHEA Grapalat" w:hAnsi="GHEA Grapalat"/>
                <w:sz w:val="20"/>
                <w:szCs w:val="20"/>
                <w:lang w:val="en-US"/>
              </w:rPr>
              <w:t>100</w:t>
            </w:r>
            <w:r w:rsidRPr="00576215">
              <w:rPr>
                <w:rFonts w:ascii="GHEA Grapalat" w:hAnsi="GHEA Grapalat"/>
                <w:sz w:val="20"/>
                <w:szCs w:val="20"/>
              </w:rPr>
              <w:t>%</w:t>
            </w:r>
          </w:p>
        </w:tc>
      </w:tr>
    </w:tbl>
    <w:p w:rsidR="0061525D" w:rsidRDefault="0061525D" w:rsidP="0061525D">
      <w:pPr>
        <w:pStyle w:val="FootnoteText"/>
        <w:widowControl w:val="0"/>
        <w:jc w:val="both"/>
        <w:rPr>
          <w:rFonts w:ascii="GHEA Grapalat" w:hAnsi="GHEA Grapalat"/>
          <w:i/>
          <w:lang w:val="en-US"/>
        </w:rPr>
      </w:pPr>
    </w:p>
    <w:p w:rsidR="0061525D" w:rsidRPr="008842CE" w:rsidRDefault="0061525D" w:rsidP="0061525D">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61525D" w:rsidRPr="00016450" w:rsidRDefault="0061525D" w:rsidP="0061525D">
      <w:pPr>
        <w:widowControl w:val="0"/>
        <w:tabs>
          <w:tab w:val="left" w:pos="3990"/>
        </w:tabs>
        <w:spacing w:after="160" w:line="360" w:lineRule="auto"/>
        <w:rPr>
          <w:rFonts w:ascii="GHEA Grapalat" w:hAnsi="GHEA Grapalat"/>
        </w:rPr>
      </w:pPr>
    </w:p>
    <w:tbl>
      <w:tblPr>
        <w:tblW w:w="9735" w:type="dxa"/>
        <w:jc w:val="center"/>
        <w:tblLayout w:type="fixed"/>
        <w:tblLook w:val="0000" w:firstRow="0" w:lastRow="0" w:firstColumn="0" w:lastColumn="0" w:noHBand="0" w:noVBand="0"/>
      </w:tblPr>
      <w:tblGrid>
        <w:gridCol w:w="4581"/>
        <w:gridCol w:w="768"/>
        <w:gridCol w:w="4386"/>
      </w:tblGrid>
      <w:tr w:rsidR="0061525D" w:rsidRPr="00DD2B43" w:rsidTr="0088367B">
        <w:trPr>
          <w:trHeight w:val="1762"/>
          <w:jc w:val="center"/>
        </w:trPr>
        <w:tc>
          <w:tcPr>
            <w:tcW w:w="4581" w:type="dxa"/>
          </w:tcPr>
          <w:p w:rsidR="0061525D" w:rsidRPr="00DD2B43" w:rsidRDefault="0061525D" w:rsidP="0088367B">
            <w:pPr>
              <w:widowControl w:val="0"/>
              <w:spacing w:after="160" w:line="360" w:lineRule="auto"/>
              <w:jc w:val="center"/>
              <w:rPr>
                <w:rFonts w:ascii="GHEA Grapalat" w:hAnsi="GHEA Grapalat" w:cs="Sylfaen"/>
                <w:b/>
                <w:bCs/>
              </w:rPr>
            </w:pPr>
            <w:r w:rsidRPr="00DD2B43">
              <w:rPr>
                <w:rFonts w:ascii="GHEA Grapalat" w:hAnsi="GHEA Grapalat"/>
                <w:b/>
              </w:rPr>
              <w:lastRenderedPageBreak/>
              <w:t>ПОКУПАТЕЛЬ</w:t>
            </w:r>
          </w:p>
          <w:p w:rsidR="0061525D" w:rsidRPr="00FE175A" w:rsidRDefault="0061525D" w:rsidP="0088367B">
            <w:pPr>
              <w:widowControl w:val="0"/>
              <w:jc w:val="center"/>
              <w:rPr>
                <w:rFonts w:ascii="GHEA Grapalat" w:hAnsi="GHEA Grapalat"/>
                <w:lang w:val="en-US"/>
              </w:rPr>
            </w:pPr>
            <w:r>
              <w:rPr>
                <w:rFonts w:ascii="GHEA Grapalat" w:hAnsi="GHEA Grapalat"/>
                <w:lang w:val="en-US"/>
              </w:rPr>
              <w:t>__________________________</w:t>
            </w:r>
          </w:p>
          <w:p w:rsidR="0061525D" w:rsidRPr="00FE175A" w:rsidRDefault="0061525D" w:rsidP="0088367B">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61525D" w:rsidRPr="00DD2B43" w:rsidRDefault="0061525D" w:rsidP="0088367B">
            <w:pPr>
              <w:widowControl w:val="0"/>
              <w:spacing w:after="160" w:line="360" w:lineRule="auto"/>
              <w:jc w:val="center"/>
              <w:rPr>
                <w:rFonts w:ascii="GHEA Grapalat" w:hAnsi="GHEA Grapalat"/>
              </w:rPr>
            </w:pPr>
            <w:r w:rsidRPr="00DD2B43">
              <w:rPr>
                <w:rFonts w:ascii="GHEA Grapalat" w:hAnsi="GHEA Grapalat"/>
              </w:rPr>
              <w:t>М. П.</w:t>
            </w:r>
          </w:p>
        </w:tc>
        <w:tc>
          <w:tcPr>
            <w:tcW w:w="768" w:type="dxa"/>
          </w:tcPr>
          <w:p w:rsidR="0061525D" w:rsidRPr="00DD2B43" w:rsidRDefault="0061525D" w:rsidP="0088367B">
            <w:pPr>
              <w:widowControl w:val="0"/>
              <w:spacing w:after="160" w:line="360" w:lineRule="auto"/>
              <w:jc w:val="center"/>
              <w:rPr>
                <w:rFonts w:ascii="GHEA Grapalat" w:hAnsi="GHEA Grapalat"/>
              </w:rPr>
            </w:pPr>
          </w:p>
        </w:tc>
        <w:tc>
          <w:tcPr>
            <w:tcW w:w="4386" w:type="dxa"/>
          </w:tcPr>
          <w:p w:rsidR="0061525D" w:rsidRPr="00DD2B43" w:rsidRDefault="0061525D" w:rsidP="0088367B">
            <w:pPr>
              <w:widowControl w:val="0"/>
              <w:spacing w:after="160" w:line="360" w:lineRule="auto"/>
              <w:jc w:val="center"/>
              <w:rPr>
                <w:rFonts w:ascii="GHEA Grapalat" w:hAnsi="GHEA Grapalat" w:cs="Sylfaen"/>
                <w:b/>
                <w:bCs/>
              </w:rPr>
            </w:pPr>
            <w:r w:rsidRPr="00DD2B43">
              <w:rPr>
                <w:rFonts w:ascii="GHEA Grapalat" w:hAnsi="GHEA Grapalat"/>
                <w:b/>
              </w:rPr>
              <w:t>ПРОДАВЕЦ</w:t>
            </w:r>
          </w:p>
          <w:p w:rsidR="0061525D" w:rsidRPr="00FE175A" w:rsidRDefault="0061525D" w:rsidP="0088367B">
            <w:pPr>
              <w:widowControl w:val="0"/>
              <w:jc w:val="center"/>
              <w:rPr>
                <w:rFonts w:ascii="GHEA Grapalat" w:hAnsi="GHEA Grapalat"/>
                <w:lang w:val="en-US"/>
              </w:rPr>
            </w:pPr>
            <w:r>
              <w:rPr>
                <w:rFonts w:ascii="GHEA Grapalat" w:hAnsi="GHEA Grapalat"/>
                <w:lang w:val="en-US"/>
              </w:rPr>
              <w:t>__________________________</w:t>
            </w:r>
          </w:p>
          <w:p w:rsidR="0061525D" w:rsidRDefault="0061525D" w:rsidP="0088367B">
            <w:pPr>
              <w:widowControl w:val="0"/>
              <w:spacing w:after="160" w:line="360" w:lineRule="auto"/>
              <w:jc w:val="center"/>
              <w:rPr>
                <w:rFonts w:ascii="GHEA Grapalat" w:hAnsi="GHEA Grapalat"/>
                <w:sz w:val="16"/>
                <w:lang w:val="en-US"/>
              </w:rPr>
            </w:pPr>
            <w:r w:rsidRPr="00FE175A">
              <w:rPr>
                <w:rFonts w:ascii="GHEA Grapalat" w:hAnsi="GHEA Grapalat"/>
                <w:sz w:val="16"/>
              </w:rPr>
              <w:t>/подпись/</w:t>
            </w:r>
          </w:p>
          <w:p w:rsidR="0061525D" w:rsidRPr="00DD2B43" w:rsidRDefault="0061525D" w:rsidP="0088367B">
            <w:pPr>
              <w:widowControl w:val="0"/>
              <w:spacing w:after="160" w:line="360" w:lineRule="auto"/>
              <w:jc w:val="center"/>
              <w:rPr>
                <w:rFonts w:ascii="GHEA Grapalat" w:hAnsi="GHEA Grapalat"/>
              </w:rPr>
            </w:pPr>
            <w:r w:rsidRPr="00DD2B43">
              <w:rPr>
                <w:rFonts w:ascii="GHEA Grapalat" w:hAnsi="GHEA Grapalat"/>
              </w:rPr>
              <w:t>М. П.</w:t>
            </w:r>
          </w:p>
        </w:tc>
      </w:tr>
    </w:tbl>
    <w:p w:rsidR="0061525D" w:rsidRPr="00B138F3" w:rsidRDefault="0061525D" w:rsidP="0061525D">
      <w:pPr>
        <w:widowControl w:val="0"/>
        <w:spacing w:after="160"/>
        <w:jc w:val="right"/>
        <w:rPr>
          <w:rFonts w:ascii="GHEA Grapalat" w:hAnsi="GHEA Grapalat"/>
        </w:rPr>
        <w:sectPr w:rsidR="0061525D" w:rsidRPr="00B138F3" w:rsidSect="00E6288F">
          <w:footnotePr>
            <w:pos w:val="beneathText"/>
          </w:footnotePr>
          <w:pgSz w:w="16838" w:h="11906" w:orient="landscape" w:code="9"/>
          <w:pgMar w:top="1418" w:right="1418" w:bottom="1418" w:left="1418" w:header="561" w:footer="561" w:gutter="0"/>
          <w:cols w:space="720"/>
        </w:sectPr>
      </w:pPr>
    </w:p>
    <w:p w:rsidR="0061525D" w:rsidRPr="00B138F3" w:rsidRDefault="0061525D" w:rsidP="0061525D">
      <w:pPr>
        <w:widowControl w:val="0"/>
        <w:spacing w:after="160"/>
        <w:jc w:val="right"/>
        <w:rPr>
          <w:rFonts w:ascii="GHEA Grapalat" w:hAnsi="GHEA Grapalat"/>
          <w:i/>
        </w:rPr>
      </w:pPr>
      <w:r w:rsidRPr="00B138F3">
        <w:rPr>
          <w:rFonts w:ascii="GHEA Grapalat" w:hAnsi="GHEA Grapalat"/>
          <w:i/>
        </w:rPr>
        <w:lastRenderedPageBreak/>
        <w:t>Приложение № 3</w:t>
      </w:r>
    </w:p>
    <w:p w:rsidR="0061525D" w:rsidRPr="00AA5BD2" w:rsidRDefault="0061525D" w:rsidP="0061525D">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971612" w:rsidRPr="006B18CD">
        <w:rPr>
          <w:rFonts w:ascii="GHEA Grapalat" w:hAnsi="GHEA Grapalat"/>
        </w:rPr>
        <w:t>ЕГС</w:t>
      </w:r>
      <w:r w:rsidR="00971612">
        <w:rPr>
          <w:rFonts w:ascii="GHEA Grapalat" w:hAnsi="GHEA Grapalat"/>
        </w:rPr>
        <w:t>-</w:t>
      </w:r>
      <w:r w:rsidR="00971612" w:rsidRPr="00C92C21">
        <w:rPr>
          <w:rFonts w:ascii="GHEA Grapalat" w:hAnsi="GHEA Grapalat"/>
        </w:rPr>
        <w:t>HMA-APDzB</w:t>
      </w:r>
      <w:r w:rsidR="00971612">
        <w:rPr>
          <w:rFonts w:ascii="GHEA Grapalat" w:hAnsi="GHEA Grapalat"/>
        </w:rPr>
        <w:t>-</w:t>
      </w:r>
      <w:r w:rsidR="00971612" w:rsidRPr="007C6E16">
        <w:rPr>
          <w:rFonts w:ascii="GHEA Grapalat" w:hAnsi="GHEA Grapalat"/>
        </w:rPr>
        <w:t>21</w:t>
      </w:r>
      <w:r w:rsidR="00971612">
        <w:rPr>
          <w:rFonts w:ascii="GHEA Grapalat" w:hAnsi="GHEA Grapalat"/>
        </w:rPr>
        <w:t>/</w:t>
      </w:r>
      <w:r w:rsidR="002826BC" w:rsidRPr="00DE4A1F">
        <w:rPr>
          <w:rFonts w:ascii="GHEA Grapalat" w:hAnsi="GHEA Grapalat"/>
        </w:rPr>
        <w:t>3</w:t>
      </w:r>
      <w:r w:rsidR="00971612" w:rsidRPr="00413E59">
        <w:rPr>
          <w:rFonts w:ascii="GHEA Grapalat" w:hAnsi="GHEA Grapalat"/>
        </w:rPr>
        <w:t xml:space="preserve">  </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21</w:t>
      </w:r>
      <w:r w:rsidRPr="00AA5BD2">
        <w:rPr>
          <w:rFonts w:ascii="GHEA Grapalat" w:hAnsi="GHEA Grapalat"/>
          <w:i/>
        </w:rPr>
        <w:t>г.</w:t>
      </w:r>
    </w:p>
    <w:p w:rsidR="0061525D" w:rsidRPr="00B138F3" w:rsidRDefault="0061525D" w:rsidP="0061525D">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61525D" w:rsidRPr="00B138F3" w:rsidTr="0088367B">
        <w:trPr>
          <w:tblCellSpacing w:w="7" w:type="dxa"/>
          <w:jc w:val="center"/>
        </w:trPr>
        <w:tc>
          <w:tcPr>
            <w:tcW w:w="0" w:type="auto"/>
            <w:vAlign w:val="center"/>
          </w:tcPr>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 xml:space="preserve">Сторона договора </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_______________________________</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_______________________________</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место нахождения _______________</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Р/С____________________________</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 xml:space="preserve">Заказчик </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__________________________________</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__________________________________</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место нахождения _________________</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Р/С_______________________________</w:t>
            </w:r>
          </w:p>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УНН______________________________</w:t>
            </w:r>
          </w:p>
        </w:tc>
      </w:tr>
    </w:tbl>
    <w:p w:rsidR="0061525D" w:rsidRPr="00B138F3" w:rsidRDefault="0061525D" w:rsidP="0061525D">
      <w:pPr>
        <w:widowControl w:val="0"/>
        <w:spacing w:after="160"/>
        <w:ind w:firstLine="375"/>
        <w:rPr>
          <w:rFonts w:ascii="GHEA Grapalat" w:hAnsi="GHEA Grapalat"/>
          <w:iCs/>
        </w:rPr>
      </w:pPr>
    </w:p>
    <w:p w:rsidR="0061525D" w:rsidRPr="00B138F3" w:rsidRDefault="0061525D" w:rsidP="0061525D">
      <w:pPr>
        <w:widowControl w:val="0"/>
        <w:spacing w:after="160"/>
        <w:ind w:left="567" w:right="467"/>
        <w:jc w:val="center"/>
        <w:rPr>
          <w:rFonts w:ascii="GHEA Grapalat" w:hAnsi="GHEA Grapalat"/>
          <w:iCs/>
        </w:rPr>
      </w:pPr>
      <w:r w:rsidRPr="00B138F3">
        <w:rPr>
          <w:rFonts w:ascii="GHEA Grapalat" w:hAnsi="GHEA Grapalat"/>
          <w:b/>
        </w:rPr>
        <w:t>АКТ №</w:t>
      </w:r>
    </w:p>
    <w:p w:rsidR="0061525D" w:rsidRPr="00B138F3" w:rsidRDefault="0061525D" w:rsidP="0061525D">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61525D" w:rsidRPr="00B138F3" w:rsidRDefault="0061525D" w:rsidP="0061525D">
      <w:pPr>
        <w:pStyle w:val="BodyTextIndent"/>
        <w:widowControl w:val="0"/>
        <w:spacing w:after="160" w:line="240" w:lineRule="auto"/>
        <w:ind w:firstLine="0"/>
        <w:jc w:val="center"/>
        <w:rPr>
          <w:rFonts w:ascii="GHEA Grapalat" w:hAnsi="GHEA Grapalat"/>
          <w:b/>
          <w:bCs/>
          <w:iCs/>
          <w:sz w:val="24"/>
          <w:szCs w:val="24"/>
        </w:rPr>
      </w:pPr>
    </w:p>
    <w:p w:rsidR="0061525D" w:rsidRPr="00B138F3" w:rsidRDefault="0061525D" w:rsidP="0061525D">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61525D" w:rsidRPr="00B138F3" w:rsidRDefault="0061525D" w:rsidP="0061525D">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61525D" w:rsidRPr="00B138F3" w:rsidRDefault="0061525D" w:rsidP="0061525D">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61525D" w:rsidRPr="00B138F3" w:rsidRDefault="0061525D" w:rsidP="0061525D">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61525D" w:rsidRPr="00B138F3" w:rsidRDefault="0061525D" w:rsidP="0061525D">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61525D" w:rsidRPr="00B138F3" w:rsidRDefault="0061525D" w:rsidP="0061525D">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1525D" w:rsidRPr="00B138F3" w:rsidTr="0088367B">
        <w:trPr>
          <w:jc w:val="center"/>
        </w:trPr>
        <w:tc>
          <w:tcPr>
            <w:tcW w:w="442" w:type="dxa"/>
            <w:vMerge w:val="restart"/>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1525D" w:rsidRPr="00B138F3" w:rsidRDefault="0061525D" w:rsidP="008836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1525D" w:rsidRPr="00B138F3" w:rsidTr="0088367B">
        <w:trPr>
          <w:jc w:val="center"/>
        </w:trPr>
        <w:tc>
          <w:tcPr>
            <w:tcW w:w="442" w:type="dxa"/>
            <w:vMerge/>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1525D" w:rsidRPr="00B138F3" w:rsidTr="0088367B">
        <w:trPr>
          <w:trHeight w:val="1105"/>
          <w:jc w:val="center"/>
        </w:trPr>
        <w:tc>
          <w:tcPr>
            <w:tcW w:w="442" w:type="dxa"/>
            <w:vMerge/>
            <w:tcBorders>
              <w:bottom w:val="single" w:sz="4" w:space="0" w:color="auto"/>
            </w:tcBorders>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r>
      <w:tr w:rsidR="0061525D" w:rsidRPr="00B138F3" w:rsidTr="0088367B">
        <w:trPr>
          <w:jc w:val="center"/>
        </w:trPr>
        <w:tc>
          <w:tcPr>
            <w:tcW w:w="442" w:type="dxa"/>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r>
      <w:tr w:rsidR="0061525D" w:rsidRPr="00B138F3" w:rsidTr="0088367B">
        <w:trPr>
          <w:jc w:val="center"/>
        </w:trPr>
        <w:tc>
          <w:tcPr>
            <w:tcW w:w="442" w:type="dxa"/>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1525D" w:rsidRPr="00B138F3" w:rsidRDefault="0061525D" w:rsidP="0088367B">
            <w:pPr>
              <w:pStyle w:val="NormalWeb"/>
              <w:widowControl w:val="0"/>
              <w:spacing w:before="0" w:beforeAutospacing="0" w:after="120" w:afterAutospacing="0"/>
              <w:jc w:val="center"/>
              <w:rPr>
                <w:rFonts w:ascii="GHEA Grapalat" w:hAnsi="GHEA Grapalat"/>
                <w:sz w:val="16"/>
                <w:szCs w:val="16"/>
              </w:rPr>
            </w:pPr>
          </w:p>
        </w:tc>
      </w:tr>
    </w:tbl>
    <w:p w:rsidR="0061525D" w:rsidRPr="00B138F3" w:rsidRDefault="0061525D" w:rsidP="0061525D">
      <w:pPr>
        <w:widowControl w:val="0"/>
        <w:spacing w:after="160"/>
        <w:ind w:firstLine="375"/>
        <w:jc w:val="both"/>
        <w:rPr>
          <w:rFonts w:ascii="GHEA Grapalat" w:hAnsi="GHEA Grapalat" w:cs="Arial"/>
          <w:iCs/>
          <w:lang w:val="en-US"/>
        </w:rPr>
      </w:pPr>
    </w:p>
    <w:p w:rsidR="0061525D" w:rsidRPr="00B138F3" w:rsidRDefault="0061525D" w:rsidP="0061525D">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61525D" w:rsidRPr="00B138F3" w:rsidRDefault="0061525D" w:rsidP="0061525D">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1525D" w:rsidRPr="00B138F3" w:rsidTr="0088367B">
        <w:trPr>
          <w:trHeight w:val="266"/>
          <w:tblCellSpacing w:w="7" w:type="dxa"/>
          <w:jc w:val="center"/>
        </w:trPr>
        <w:tc>
          <w:tcPr>
            <w:tcW w:w="0" w:type="auto"/>
            <w:vAlign w:val="center"/>
          </w:tcPr>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Товар принят</w:t>
            </w:r>
          </w:p>
        </w:tc>
      </w:tr>
      <w:tr w:rsidR="0061525D" w:rsidRPr="00B138F3" w:rsidTr="0088367B">
        <w:trPr>
          <w:trHeight w:val="473"/>
          <w:tblCellSpacing w:w="7" w:type="dxa"/>
          <w:jc w:val="center"/>
        </w:trPr>
        <w:tc>
          <w:tcPr>
            <w:tcW w:w="0" w:type="auto"/>
            <w:vAlign w:val="center"/>
          </w:tcPr>
          <w:p w:rsidR="0061525D" w:rsidRPr="00B138F3" w:rsidRDefault="0061525D" w:rsidP="0088367B">
            <w:pPr>
              <w:widowControl w:val="0"/>
              <w:jc w:val="center"/>
              <w:rPr>
                <w:rFonts w:ascii="GHEA Grapalat" w:hAnsi="GHEA Grapalat"/>
                <w:iCs/>
              </w:rPr>
            </w:pPr>
            <w:r w:rsidRPr="00B138F3">
              <w:rPr>
                <w:rFonts w:ascii="GHEA Grapalat" w:hAnsi="GHEA Grapalat"/>
              </w:rPr>
              <w:t xml:space="preserve">_______________________ </w:t>
            </w:r>
          </w:p>
          <w:p w:rsidR="0061525D" w:rsidRPr="00B138F3" w:rsidRDefault="0061525D" w:rsidP="0088367B">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61525D" w:rsidRPr="00B138F3" w:rsidRDefault="0061525D" w:rsidP="0088367B">
            <w:pPr>
              <w:widowControl w:val="0"/>
              <w:jc w:val="center"/>
              <w:rPr>
                <w:rFonts w:ascii="GHEA Grapalat" w:hAnsi="GHEA Grapalat"/>
                <w:iCs/>
              </w:rPr>
            </w:pPr>
            <w:r w:rsidRPr="00B138F3">
              <w:rPr>
                <w:rFonts w:ascii="GHEA Grapalat" w:hAnsi="GHEA Grapalat"/>
              </w:rPr>
              <w:t>_______________________</w:t>
            </w:r>
          </w:p>
          <w:p w:rsidR="0061525D" w:rsidRPr="00B138F3" w:rsidRDefault="0061525D" w:rsidP="0088367B">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61525D" w:rsidRPr="00B138F3" w:rsidTr="0088367B">
        <w:trPr>
          <w:trHeight w:val="503"/>
          <w:tblCellSpacing w:w="7" w:type="dxa"/>
          <w:jc w:val="center"/>
        </w:trPr>
        <w:tc>
          <w:tcPr>
            <w:tcW w:w="0" w:type="auto"/>
            <w:vAlign w:val="center"/>
          </w:tcPr>
          <w:p w:rsidR="0061525D" w:rsidRPr="00B138F3" w:rsidRDefault="0061525D" w:rsidP="0088367B">
            <w:pPr>
              <w:widowControl w:val="0"/>
              <w:jc w:val="center"/>
              <w:rPr>
                <w:rFonts w:ascii="GHEA Grapalat" w:hAnsi="GHEA Grapalat"/>
                <w:iCs/>
              </w:rPr>
            </w:pPr>
            <w:r w:rsidRPr="00B138F3">
              <w:rPr>
                <w:rFonts w:ascii="GHEA Grapalat" w:hAnsi="GHEA Grapalat"/>
              </w:rPr>
              <w:t xml:space="preserve">______________________ </w:t>
            </w:r>
          </w:p>
          <w:p w:rsidR="0061525D" w:rsidRPr="00B138F3" w:rsidRDefault="0061525D" w:rsidP="0088367B">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61525D" w:rsidRPr="00B138F3" w:rsidRDefault="0061525D" w:rsidP="0088367B">
            <w:pPr>
              <w:widowControl w:val="0"/>
              <w:jc w:val="center"/>
              <w:rPr>
                <w:rFonts w:ascii="GHEA Grapalat" w:hAnsi="GHEA Grapalat"/>
                <w:iCs/>
              </w:rPr>
            </w:pPr>
            <w:r w:rsidRPr="00B138F3">
              <w:rPr>
                <w:rFonts w:ascii="GHEA Grapalat" w:hAnsi="GHEA Grapalat"/>
              </w:rPr>
              <w:t>_______________________</w:t>
            </w:r>
          </w:p>
          <w:p w:rsidR="0061525D" w:rsidRPr="00B138F3" w:rsidRDefault="0061525D" w:rsidP="0088367B">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61525D" w:rsidRPr="00B138F3" w:rsidTr="0088367B">
        <w:trPr>
          <w:trHeight w:val="281"/>
          <w:tblCellSpacing w:w="7" w:type="dxa"/>
          <w:jc w:val="center"/>
        </w:trPr>
        <w:tc>
          <w:tcPr>
            <w:tcW w:w="0" w:type="auto"/>
            <w:vAlign w:val="center"/>
          </w:tcPr>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61525D" w:rsidRPr="00B138F3" w:rsidRDefault="0061525D" w:rsidP="0088367B">
            <w:pPr>
              <w:widowControl w:val="0"/>
              <w:spacing w:after="160"/>
              <w:jc w:val="center"/>
              <w:rPr>
                <w:rFonts w:ascii="GHEA Grapalat" w:hAnsi="GHEA Grapalat"/>
                <w:iCs/>
              </w:rPr>
            </w:pPr>
            <w:r w:rsidRPr="00B138F3">
              <w:rPr>
                <w:rFonts w:ascii="GHEA Grapalat" w:hAnsi="GHEA Grapalat"/>
              </w:rPr>
              <w:t>М. П.</w:t>
            </w:r>
          </w:p>
        </w:tc>
      </w:tr>
    </w:tbl>
    <w:p w:rsidR="0061525D" w:rsidRPr="00B138F3" w:rsidRDefault="0061525D" w:rsidP="0061525D">
      <w:pPr>
        <w:widowControl w:val="0"/>
        <w:spacing w:after="160"/>
        <w:jc w:val="right"/>
        <w:rPr>
          <w:rFonts w:ascii="GHEA Grapalat" w:hAnsi="GHEA Grapalat" w:cs="Sylfaen"/>
          <w:b/>
        </w:rPr>
      </w:pPr>
    </w:p>
    <w:p w:rsidR="0061525D" w:rsidRPr="00B138F3" w:rsidRDefault="0061525D" w:rsidP="0061525D">
      <w:pPr>
        <w:rPr>
          <w:rFonts w:ascii="GHEA Grapalat" w:hAnsi="GHEA Grapalat" w:cs="Sylfaen"/>
          <w:b/>
        </w:rPr>
      </w:pPr>
      <w:r w:rsidRPr="00B138F3">
        <w:rPr>
          <w:rFonts w:ascii="GHEA Grapalat" w:hAnsi="GHEA Grapalat" w:cs="Sylfaen"/>
          <w:b/>
        </w:rPr>
        <w:br w:type="page"/>
      </w:r>
    </w:p>
    <w:p w:rsidR="0061525D" w:rsidRPr="00B138F3" w:rsidRDefault="0061525D" w:rsidP="0061525D">
      <w:pPr>
        <w:widowControl w:val="0"/>
        <w:spacing w:after="160"/>
        <w:jc w:val="right"/>
        <w:rPr>
          <w:rFonts w:ascii="GHEA Grapalat" w:hAnsi="GHEA Grapalat" w:cs="Sylfaen"/>
          <w:i/>
        </w:rPr>
      </w:pPr>
      <w:r w:rsidRPr="00B138F3">
        <w:rPr>
          <w:rFonts w:ascii="GHEA Grapalat" w:hAnsi="GHEA Grapalat"/>
          <w:i/>
        </w:rPr>
        <w:lastRenderedPageBreak/>
        <w:t xml:space="preserve">Приложение № </w:t>
      </w:r>
      <w:r>
        <w:rPr>
          <w:rFonts w:ascii="GHEA Grapalat" w:hAnsi="GHEA Grapalat"/>
          <w:i/>
          <w:lang w:val="en-US"/>
        </w:rPr>
        <w:t>3</w:t>
      </w:r>
      <w:r w:rsidRPr="00B138F3">
        <w:rPr>
          <w:rFonts w:ascii="GHEA Grapalat" w:hAnsi="GHEA Grapalat"/>
          <w:i/>
        </w:rPr>
        <w:t>.1</w:t>
      </w:r>
    </w:p>
    <w:p w:rsidR="0061525D" w:rsidRPr="00AA5BD2" w:rsidRDefault="0061525D" w:rsidP="0061525D">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971612" w:rsidRPr="006B18CD">
        <w:rPr>
          <w:rFonts w:ascii="GHEA Grapalat" w:hAnsi="GHEA Grapalat"/>
        </w:rPr>
        <w:t>ЕГС</w:t>
      </w:r>
      <w:r w:rsidR="00971612">
        <w:rPr>
          <w:rFonts w:ascii="GHEA Grapalat" w:hAnsi="GHEA Grapalat"/>
        </w:rPr>
        <w:t>-</w:t>
      </w:r>
      <w:r w:rsidR="00971612" w:rsidRPr="00C92C21">
        <w:rPr>
          <w:rFonts w:ascii="GHEA Grapalat" w:hAnsi="GHEA Grapalat"/>
        </w:rPr>
        <w:t>HMA-APDzB</w:t>
      </w:r>
      <w:r w:rsidR="00971612">
        <w:rPr>
          <w:rFonts w:ascii="GHEA Grapalat" w:hAnsi="GHEA Grapalat"/>
        </w:rPr>
        <w:t>-</w:t>
      </w:r>
      <w:r w:rsidR="00971612" w:rsidRPr="007C6E16">
        <w:rPr>
          <w:rFonts w:ascii="GHEA Grapalat" w:hAnsi="GHEA Grapalat"/>
        </w:rPr>
        <w:t>21</w:t>
      </w:r>
      <w:r w:rsidR="00971612">
        <w:rPr>
          <w:rFonts w:ascii="GHEA Grapalat" w:hAnsi="GHEA Grapalat"/>
        </w:rPr>
        <w:t>/</w:t>
      </w:r>
      <w:r w:rsidR="002826BC" w:rsidRPr="00DE4A1F">
        <w:rPr>
          <w:rFonts w:ascii="GHEA Grapalat" w:hAnsi="GHEA Grapalat"/>
        </w:rPr>
        <w:t>3</w:t>
      </w:r>
      <w:r w:rsidR="00971612" w:rsidRPr="00413E59">
        <w:rPr>
          <w:rFonts w:ascii="GHEA Grapalat" w:hAnsi="GHEA Grapalat"/>
        </w:rPr>
        <w:t xml:space="preserve">  </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0D6FF5">
        <w:rPr>
          <w:rFonts w:ascii="GHEA Grapalat" w:hAnsi="GHEA Grapalat"/>
          <w:i/>
        </w:rPr>
        <w:t>2</w:t>
      </w:r>
      <w:r w:rsidRPr="00D75EE6">
        <w:rPr>
          <w:rFonts w:ascii="GHEA Grapalat" w:hAnsi="GHEA Grapalat"/>
          <w:i/>
        </w:rPr>
        <w:t>1</w:t>
      </w:r>
      <w:r w:rsidRPr="00AA5BD2">
        <w:rPr>
          <w:rFonts w:ascii="GHEA Grapalat" w:hAnsi="GHEA Grapalat"/>
          <w:i/>
        </w:rPr>
        <w:t>г.</w:t>
      </w:r>
    </w:p>
    <w:p w:rsidR="0061525D" w:rsidRPr="00B138F3" w:rsidRDefault="0061525D" w:rsidP="0061525D">
      <w:pPr>
        <w:widowControl w:val="0"/>
        <w:tabs>
          <w:tab w:val="left" w:pos="360"/>
          <w:tab w:val="left" w:pos="540"/>
        </w:tabs>
        <w:spacing w:after="160"/>
        <w:jc w:val="center"/>
        <w:rPr>
          <w:rFonts w:ascii="GHEA Grapalat" w:hAnsi="GHEA Grapalat" w:cs="Sylfaen"/>
          <w:b/>
          <w:bCs/>
        </w:rPr>
      </w:pPr>
    </w:p>
    <w:p w:rsidR="0061525D" w:rsidRPr="00B138F3" w:rsidRDefault="0061525D" w:rsidP="0061525D">
      <w:pPr>
        <w:widowControl w:val="0"/>
        <w:spacing w:after="160"/>
        <w:jc w:val="center"/>
        <w:rPr>
          <w:rFonts w:ascii="GHEA Grapalat" w:hAnsi="GHEA Grapalat" w:cs="Sylfaen"/>
          <w:bCs/>
        </w:rPr>
      </w:pPr>
      <w:r w:rsidRPr="00B138F3">
        <w:rPr>
          <w:rFonts w:ascii="GHEA Grapalat" w:hAnsi="GHEA Grapalat"/>
        </w:rPr>
        <w:t>АКТ №———</w:t>
      </w:r>
    </w:p>
    <w:p w:rsidR="0061525D" w:rsidRPr="00B138F3" w:rsidRDefault="0061525D" w:rsidP="0061525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61525D" w:rsidRPr="00B138F3" w:rsidRDefault="0061525D" w:rsidP="0061525D">
      <w:pPr>
        <w:widowControl w:val="0"/>
        <w:tabs>
          <w:tab w:val="left" w:pos="360"/>
          <w:tab w:val="left" w:pos="540"/>
        </w:tabs>
        <w:spacing w:after="160"/>
        <w:jc w:val="center"/>
        <w:rPr>
          <w:rFonts w:ascii="GHEA Grapalat" w:hAnsi="GHEA Grapalat" w:cs="Sylfaen"/>
        </w:rPr>
      </w:pPr>
    </w:p>
    <w:p w:rsidR="0061525D" w:rsidRPr="00B138F3" w:rsidRDefault="0061525D" w:rsidP="0061525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1525D" w:rsidRPr="00B138F3" w:rsidRDefault="0061525D" w:rsidP="0061525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1525D" w:rsidRPr="00B138F3" w:rsidRDefault="0061525D" w:rsidP="0061525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1525D" w:rsidRPr="00B138F3" w:rsidRDefault="0061525D" w:rsidP="0061525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1525D" w:rsidRPr="00B138F3" w:rsidRDefault="0061525D" w:rsidP="0061525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1525D" w:rsidRPr="00B138F3" w:rsidRDefault="0061525D" w:rsidP="0061525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61525D" w:rsidRPr="00B138F3" w:rsidRDefault="0061525D" w:rsidP="0061525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1525D" w:rsidRPr="00B138F3" w:rsidTr="0088367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1525D" w:rsidRPr="00B138F3" w:rsidRDefault="0061525D" w:rsidP="0088367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61525D" w:rsidRPr="00B138F3" w:rsidTr="0088367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1525D" w:rsidRPr="00B138F3" w:rsidRDefault="0061525D" w:rsidP="0088367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1525D" w:rsidRPr="00B138F3" w:rsidRDefault="0061525D" w:rsidP="0088367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1525D" w:rsidRPr="00B138F3" w:rsidRDefault="0061525D" w:rsidP="0088367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61525D" w:rsidRPr="00B138F3" w:rsidTr="0088367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1525D" w:rsidRPr="00B138F3" w:rsidRDefault="0061525D" w:rsidP="0088367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1525D" w:rsidRPr="00B138F3" w:rsidRDefault="0061525D" w:rsidP="0088367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1525D" w:rsidRPr="00B138F3" w:rsidRDefault="0061525D" w:rsidP="0088367B">
            <w:pPr>
              <w:widowControl w:val="0"/>
              <w:spacing w:after="120"/>
              <w:jc w:val="center"/>
              <w:rPr>
                <w:rFonts w:ascii="GHEA Grapalat" w:hAnsi="GHEA Grapalat" w:cs="Sylfaen"/>
                <w:sz w:val="20"/>
                <w:szCs w:val="20"/>
              </w:rPr>
            </w:pPr>
          </w:p>
        </w:tc>
      </w:tr>
      <w:tr w:rsidR="0061525D" w:rsidRPr="00B138F3" w:rsidTr="0088367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1525D" w:rsidRPr="00B138F3" w:rsidRDefault="0061525D" w:rsidP="0088367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1525D" w:rsidRPr="00B138F3" w:rsidRDefault="0061525D" w:rsidP="0088367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1525D" w:rsidRPr="00B138F3" w:rsidRDefault="0061525D" w:rsidP="0088367B">
            <w:pPr>
              <w:widowControl w:val="0"/>
              <w:spacing w:after="120"/>
              <w:jc w:val="center"/>
              <w:rPr>
                <w:rFonts w:ascii="GHEA Grapalat" w:hAnsi="GHEA Grapalat" w:cs="Sylfaen"/>
                <w:sz w:val="20"/>
                <w:szCs w:val="20"/>
              </w:rPr>
            </w:pPr>
          </w:p>
        </w:tc>
      </w:tr>
    </w:tbl>
    <w:p w:rsidR="0061525D" w:rsidRPr="00B138F3" w:rsidRDefault="0061525D" w:rsidP="0061525D">
      <w:pPr>
        <w:widowControl w:val="0"/>
        <w:tabs>
          <w:tab w:val="left" w:pos="360"/>
          <w:tab w:val="left" w:pos="540"/>
        </w:tabs>
        <w:spacing w:after="160"/>
        <w:jc w:val="both"/>
        <w:rPr>
          <w:rFonts w:ascii="GHEA Grapalat" w:hAnsi="GHEA Grapalat" w:cs="Sylfaen"/>
        </w:rPr>
      </w:pPr>
    </w:p>
    <w:p w:rsidR="0061525D" w:rsidRPr="00B138F3" w:rsidRDefault="0061525D" w:rsidP="0061525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61525D" w:rsidRDefault="0061525D" w:rsidP="0061525D">
      <w:pPr>
        <w:rPr>
          <w:rFonts w:ascii="GHEA Grapalat" w:hAnsi="GHEA Grapalat"/>
        </w:rPr>
      </w:pPr>
      <w:r>
        <w:rPr>
          <w:rFonts w:ascii="GHEA Grapalat" w:hAnsi="GHEA Grapalat"/>
        </w:rPr>
        <w:t xml:space="preserve">                                                      </w:t>
      </w:r>
    </w:p>
    <w:p w:rsidR="0061525D" w:rsidRPr="00B138F3" w:rsidRDefault="0061525D" w:rsidP="0061525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61525D" w:rsidRPr="00B138F3" w:rsidRDefault="0061525D" w:rsidP="0061525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61525D" w:rsidRPr="00B138F3" w:rsidTr="0088367B">
        <w:tc>
          <w:tcPr>
            <w:tcW w:w="4450" w:type="dxa"/>
          </w:tcPr>
          <w:p w:rsidR="0061525D" w:rsidRPr="00B138F3" w:rsidRDefault="0061525D" w:rsidP="0088367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61525D" w:rsidRPr="00B138F3" w:rsidRDefault="0061525D" w:rsidP="0088367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61525D" w:rsidRPr="00B138F3" w:rsidRDefault="0061525D" w:rsidP="0061525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61525D" w:rsidRPr="00B138F3" w:rsidRDefault="0061525D" w:rsidP="0061525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1525D" w:rsidRPr="00B138F3" w:rsidTr="0088367B">
        <w:trPr>
          <w:tblCellSpacing w:w="7" w:type="dxa"/>
          <w:jc w:val="center"/>
        </w:trPr>
        <w:tc>
          <w:tcPr>
            <w:tcW w:w="0" w:type="auto"/>
            <w:vAlign w:val="center"/>
          </w:tcPr>
          <w:p w:rsidR="0061525D" w:rsidRPr="00B138F3" w:rsidRDefault="0061525D" w:rsidP="0088367B">
            <w:pPr>
              <w:widowControl w:val="0"/>
              <w:jc w:val="center"/>
              <w:rPr>
                <w:rFonts w:ascii="GHEA Grapalat" w:hAnsi="GHEA Grapalat" w:cs="GHEA Grapalat"/>
              </w:rPr>
            </w:pPr>
            <w:r w:rsidRPr="00B138F3">
              <w:rPr>
                <w:rFonts w:ascii="GHEA Grapalat" w:hAnsi="GHEA Grapalat"/>
              </w:rPr>
              <w:t xml:space="preserve">___________________________ </w:t>
            </w:r>
          </w:p>
          <w:p w:rsidR="0061525D" w:rsidRPr="00B138F3" w:rsidRDefault="0061525D" w:rsidP="0088367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61525D" w:rsidRPr="00B138F3" w:rsidRDefault="0061525D" w:rsidP="0088367B">
            <w:pPr>
              <w:widowControl w:val="0"/>
              <w:jc w:val="center"/>
              <w:rPr>
                <w:rFonts w:ascii="GHEA Grapalat" w:hAnsi="GHEA Grapalat" w:cs="GHEA Grapalat"/>
              </w:rPr>
            </w:pPr>
            <w:r w:rsidRPr="00B138F3">
              <w:rPr>
                <w:rFonts w:ascii="GHEA Grapalat" w:hAnsi="GHEA Grapalat"/>
              </w:rPr>
              <w:t>___________________________</w:t>
            </w:r>
          </w:p>
          <w:p w:rsidR="0061525D" w:rsidRPr="00B138F3" w:rsidRDefault="0061525D" w:rsidP="0088367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61525D" w:rsidRPr="00B138F3" w:rsidTr="0088367B">
        <w:trPr>
          <w:tblCellSpacing w:w="7" w:type="dxa"/>
          <w:jc w:val="center"/>
        </w:trPr>
        <w:tc>
          <w:tcPr>
            <w:tcW w:w="0" w:type="auto"/>
            <w:vAlign w:val="center"/>
          </w:tcPr>
          <w:p w:rsidR="0061525D" w:rsidRPr="00B138F3" w:rsidRDefault="0061525D" w:rsidP="0088367B">
            <w:pPr>
              <w:widowControl w:val="0"/>
              <w:jc w:val="center"/>
              <w:rPr>
                <w:rFonts w:ascii="GHEA Grapalat" w:hAnsi="GHEA Grapalat" w:cs="GHEA Grapalat"/>
              </w:rPr>
            </w:pPr>
            <w:r w:rsidRPr="00B138F3">
              <w:rPr>
                <w:rFonts w:ascii="GHEA Grapalat" w:hAnsi="GHEA Grapalat"/>
              </w:rPr>
              <w:t xml:space="preserve">___________________________ </w:t>
            </w:r>
          </w:p>
          <w:p w:rsidR="0061525D" w:rsidRPr="00B138F3" w:rsidRDefault="0061525D" w:rsidP="0088367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61525D" w:rsidRPr="00B138F3" w:rsidRDefault="0061525D" w:rsidP="0088367B">
            <w:pPr>
              <w:widowControl w:val="0"/>
              <w:jc w:val="center"/>
              <w:rPr>
                <w:rFonts w:ascii="GHEA Grapalat" w:hAnsi="GHEA Grapalat" w:cs="GHEA Grapalat"/>
              </w:rPr>
            </w:pPr>
            <w:r w:rsidRPr="00B138F3">
              <w:rPr>
                <w:rFonts w:ascii="GHEA Grapalat" w:hAnsi="GHEA Grapalat"/>
              </w:rPr>
              <w:t>___________________________</w:t>
            </w:r>
          </w:p>
          <w:p w:rsidR="0061525D" w:rsidRPr="00B138F3" w:rsidRDefault="0061525D" w:rsidP="0088367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61525D">
      <w:pPr>
        <w:widowControl w:val="0"/>
        <w:spacing w:after="160"/>
        <w:ind w:firstLine="567"/>
        <w:jc w:val="right"/>
        <w:rPr>
          <w:rFonts w:ascii="GHEA Grapalat" w:hAnsi="GHEA Grapalat" w:cs="Sylfaen"/>
          <w:b/>
        </w:rPr>
      </w:pPr>
    </w:p>
    <w:sectPr w:rsidR="00071D1C" w:rsidRPr="00B138F3" w:rsidSect="0061525D">
      <w:footerReference w:type="default" r:id="rId11"/>
      <w:footnotePr>
        <w:pos w:val="beneathText"/>
      </w:footnotePr>
      <w:pgSz w:w="11906" w:h="16838" w:code="9"/>
      <w:pgMar w:top="630" w:right="836" w:bottom="1418" w:left="1080"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C0D" w:rsidRDefault="00701C0D">
      <w:r>
        <w:separator/>
      </w:r>
    </w:p>
  </w:endnote>
  <w:endnote w:type="continuationSeparator" w:id="0">
    <w:p w:rsidR="00701C0D" w:rsidRDefault="0070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543061"/>
      <w:docPartObj>
        <w:docPartGallery w:val="Page Numbers (Bottom of Page)"/>
        <w:docPartUnique/>
      </w:docPartObj>
    </w:sdtPr>
    <w:sdtEndPr>
      <w:rPr>
        <w:rFonts w:ascii="GHEA Grapalat" w:hAnsi="GHEA Grapalat"/>
        <w:sz w:val="24"/>
        <w:szCs w:val="24"/>
      </w:rPr>
    </w:sdtEndPr>
    <w:sdtContent>
      <w:p w:rsidR="00A95F9A" w:rsidRPr="00C861E9" w:rsidRDefault="00A95F9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C6DC1">
          <w:rPr>
            <w:rFonts w:ascii="GHEA Grapalat" w:hAnsi="GHEA Grapalat"/>
            <w:noProof/>
            <w:sz w:val="24"/>
            <w:szCs w:val="24"/>
          </w:rPr>
          <w:t>73</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A95F9A" w:rsidRPr="00C861E9" w:rsidRDefault="00A95F9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C6DC1">
          <w:rPr>
            <w:rFonts w:ascii="GHEA Grapalat" w:hAnsi="GHEA Grapalat"/>
            <w:noProof/>
            <w:sz w:val="24"/>
            <w:szCs w:val="24"/>
          </w:rPr>
          <w:t>84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C0D" w:rsidRDefault="00701C0D">
      <w:r>
        <w:separator/>
      </w:r>
    </w:p>
  </w:footnote>
  <w:footnote w:type="continuationSeparator" w:id="0">
    <w:p w:rsidR="00701C0D" w:rsidRDefault="00701C0D">
      <w:r>
        <w:continuationSeparator/>
      </w:r>
    </w:p>
  </w:footnote>
  <w:footnote w:id="1">
    <w:p w:rsidR="00A95F9A" w:rsidRPr="0034222E" w:rsidDel="00932115" w:rsidRDefault="00A95F9A" w:rsidP="00AF1F59">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rsidR="00A95F9A" w:rsidRPr="00FE2AA4" w:rsidRDefault="00A95F9A">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3">
    <w:p w:rsidR="00A95F9A" w:rsidRPr="008842CE" w:rsidRDefault="00A95F9A"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95F9A" w:rsidRPr="000811C1" w:rsidRDefault="00A95F9A">
      <w:pPr>
        <w:pStyle w:val="FootnoteText"/>
        <w:rPr>
          <w:lang w:val="af-ZA"/>
        </w:rPr>
      </w:pPr>
    </w:p>
  </w:footnote>
  <w:footnote w:id="4">
    <w:p w:rsidR="00A95F9A" w:rsidRPr="004A4643" w:rsidRDefault="00A95F9A" w:rsidP="00F50B0E">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5">
    <w:p w:rsidR="00A95F9A" w:rsidRPr="00A31673" w:rsidRDefault="00A95F9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A95F9A" w:rsidRPr="00DE7706" w:rsidRDefault="00A95F9A">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7">
    <w:p w:rsidR="00A95F9A" w:rsidRPr="008416BA" w:rsidRDefault="00A95F9A"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95F9A" w:rsidRDefault="00A95F9A" w:rsidP="006B3E56">
      <w:pPr>
        <w:jc w:val="both"/>
      </w:pPr>
    </w:p>
    <w:p w:rsidR="00A95F9A" w:rsidRPr="008B70EB" w:rsidRDefault="00A95F9A"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95F9A" w:rsidRPr="008B70EB" w:rsidRDefault="00A95F9A"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95F9A" w:rsidRPr="008B70EB" w:rsidRDefault="00A95F9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95F9A" w:rsidRDefault="00A95F9A" w:rsidP="00637230">
      <w:pPr>
        <w:jc w:val="both"/>
        <w:rPr>
          <w:rFonts w:asciiTheme="minorHAnsi" w:hAnsiTheme="minorHAnsi"/>
          <w:lang w:val="af-ZA"/>
        </w:rPr>
      </w:pPr>
    </w:p>
  </w:footnote>
  <w:footnote w:id="8">
    <w:p w:rsidR="00A95F9A" w:rsidRPr="00D3436F" w:rsidRDefault="00A95F9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95F9A" w:rsidRPr="00D3436F" w:rsidRDefault="00A95F9A">
      <w:pPr>
        <w:pStyle w:val="FootnoteText"/>
        <w:rPr>
          <w:lang w:val="es-ES"/>
        </w:rPr>
      </w:pPr>
    </w:p>
  </w:footnote>
  <w:footnote w:id="9">
    <w:p w:rsidR="00A95F9A" w:rsidRPr="008842CE" w:rsidRDefault="00A95F9A" w:rsidP="0061525D">
      <w:pPr>
        <w:pStyle w:val="FootnoteText"/>
        <w:jc w:val="both"/>
      </w:pPr>
    </w:p>
  </w:footnote>
  <w:footnote w:id="10">
    <w:p w:rsidR="00A95F9A" w:rsidRPr="008842CE" w:rsidRDefault="00A95F9A" w:rsidP="0061525D">
      <w:pPr>
        <w:pStyle w:val="FootnoteText"/>
        <w:jc w:val="both"/>
      </w:pPr>
    </w:p>
  </w:footnote>
  <w:footnote w:id="11">
    <w:p w:rsidR="00A95F9A" w:rsidRPr="00D3436F" w:rsidRDefault="00A95F9A" w:rsidP="00173BC3">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A95F9A" w:rsidRPr="00402BC3" w:rsidRDefault="00A95F9A" w:rsidP="00173BC3">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95F9A" w:rsidRPr="00552088" w:rsidRDefault="00A95F9A" w:rsidP="00173BC3">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95F9A" w:rsidRPr="00D3436F" w:rsidRDefault="00A95F9A" w:rsidP="00173BC3">
      <w:pPr>
        <w:pStyle w:val="FootnoteText"/>
        <w:rPr>
          <w:lang w:val="hy-AM"/>
        </w:rPr>
      </w:pPr>
    </w:p>
  </w:footnote>
  <w:footnote w:id="13">
    <w:p w:rsidR="00A95F9A" w:rsidRPr="00D3436F" w:rsidRDefault="00A95F9A" w:rsidP="00173BC3">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A95F9A" w:rsidRPr="008842CE" w:rsidRDefault="00A95F9A" w:rsidP="00173BC3">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95F9A" w:rsidRPr="00D3436F" w:rsidRDefault="00A95F9A" w:rsidP="00173BC3">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B2C"/>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4D"/>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113"/>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3BC3"/>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0BE"/>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628"/>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27ECB"/>
    <w:rsid w:val="00230B12"/>
    <w:rsid w:val="00230C8F"/>
    <w:rsid w:val="00232FE2"/>
    <w:rsid w:val="00233B5F"/>
    <w:rsid w:val="00233BB7"/>
    <w:rsid w:val="00235449"/>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6BC"/>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C04"/>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17FDB"/>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3F6A"/>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87A29"/>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CE5"/>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13D"/>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25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B7500"/>
    <w:rsid w:val="006C08B6"/>
    <w:rsid w:val="006C1293"/>
    <w:rsid w:val="006C12EC"/>
    <w:rsid w:val="006C15CD"/>
    <w:rsid w:val="006C1D25"/>
    <w:rsid w:val="006C229E"/>
    <w:rsid w:val="006C2B56"/>
    <w:rsid w:val="006C2F98"/>
    <w:rsid w:val="006C3115"/>
    <w:rsid w:val="006C328C"/>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5A8"/>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1C0D"/>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4901"/>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CFF"/>
    <w:rsid w:val="0076368E"/>
    <w:rsid w:val="0076384C"/>
    <w:rsid w:val="00763CC0"/>
    <w:rsid w:val="007642C2"/>
    <w:rsid w:val="007646F8"/>
    <w:rsid w:val="00764AAD"/>
    <w:rsid w:val="0076763C"/>
    <w:rsid w:val="00767AD3"/>
    <w:rsid w:val="00767B04"/>
    <w:rsid w:val="007706D9"/>
    <w:rsid w:val="00770B03"/>
    <w:rsid w:val="007712B7"/>
    <w:rsid w:val="007714F1"/>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844"/>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06C2"/>
    <w:rsid w:val="00811D16"/>
    <w:rsid w:val="00814DBD"/>
    <w:rsid w:val="0081568C"/>
    <w:rsid w:val="00815BE6"/>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02B"/>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67B"/>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72D"/>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8C1"/>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F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CDA"/>
    <w:rsid w:val="00965E05"/>
    <w:rsid w:val="00965FCF"/>
    <w:rsid w:val="009666E0"/>
    <w:rsid w:val="009673B8"/>
    <w:rsid w:val="00970000"/>
    <w:rsid w:val="0097080F"/>
    <w:rsid w:val="00971612"/>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5F9A"/>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4D4E"/>
    <w:rsid w:val="00AE52DD"/>
    <w:rsid w:val="00AE56B3"/>
    <w:rsid w:val="00AE679C"/>
    <w:rsid w:val="00AE70BE"/>
    <w:rsid w:val="00AE73A7"/>
    <w:rsid w:val="00AF023B"/>
    <w:rsid w:val="00AF0E14"/>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582"/>
    <w:rsid w:val="00B73AB8"/>
    <w:rsid w:val="00B73DE0"/>
    <w:rsid w:val="00B744F6"/>
    <w:rsid w:val="00B74B63"/>
    <w:rsid w:val="00B75687"/>
    <w:rsid w:val="00B75C3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CE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2C21"/>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6DC1"/>
    <w:rsid w:val="00CC73F0"/>
    <w:rsid w:val="00CC7FFA"/>
    <w:rsid w:val="00CD01CC"/>
    <w:rsid w:val="00CD043A"/>
    <w:rsid w:val="00CD1CBF"/>
    <w:rsid w:val="00CD1E50"/>
    <w:rsid w:val="00CD3548"/>
    <w:rsid w:val="00CD4190"/>
    <w:rsid w:val="00CD435C"/>
    <w:rsid w:val="00CD4898"/>
    <w:rsid w:val="00CD51E6"/>
    <w:rsid w:val="00CD6B60"/>
    <w:rsid w:val="00CD78F3"/>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156"/>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AC0"/>
    <w:rsid w:val="00DE1D22"/>
    <w:rsid w:val="00DE26E4"/>
    <w:rsid w:val="00DE2943"/>
    <w:rsid w:val="00DE2AE3"/>
    <w:rsid w:val="00DE3538"/>
    <w:rsid w:val="00DE3C28"/>
    <w:rsid w:val="00DE4A1F"/>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BC6"/>
    <w:rsid w:val="00EC00EF"/>
    <w:rsid w:val="00EC09B0"/>
    <w:rsid w:val="00EC165E"/>
    <w:rsid w:val="00EC22F7"/>
    <w:rsid w:val="00EC2345"/>
    <w:rsid w:val="00EC2CDE"/>
    <w:rsid w:val="00EC362B"/>
    <w:rsid w:val="00EC400D"/>
    <w:rsid w:val="00EC4580"/>
    <w:rsid w:val="00EC544C"/>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15B"/>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B0E"/>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9B"/>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57"/>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6CB"/>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0448404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1523362">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86427917">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8623834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E49D5-F13A-4E67-954E-8C1FBC71A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1</Pages>
  <Words>20289</Words>
  <Characters>115651</Characters>
  <Application>Microsoft Office Word</Application>
  <DocSecurity>0</DocSecurity>
  <Lines>963</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135669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Armen Minasyan</cp:lastModifiedBy>
  <cp:revision>996</cp:revision>
  <cp:lastPrinted>2018-02-16T07:12:00Z</cp:lastPrinted>
  <dcterms:created xsi:type="dcterms:W3CDTF">2019-10-28T07:04:00Z</dcterms:created>
  <dcterms:modified xsi:type="dcterms:W3CDTF">2021-11-23T06:02:00Z</dcterms:modified>
</cp:coreProperties>
</file>